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5FEF9" w14:textId="08C509F9" w:rsidR="0058239C" w:rsidRDefault="0058239C">
      <w:pPr>
        <w:pStyle w:val="Heading1"/>
        <w:keepLines/>
        <w:numPr>
          <w:ilvl w:val="0"/>
          <w:numId w:val="0"/>
        </w:numPr>
        <w:rPr>
          <w:i/>
          <w:sz w:val="40"/>
        </w:rPr>
      </w:pPr>
      <w:r>
        <w:rPr>
          <w:i/>
          <w:sz w:val="40"/>
        </w:rPr>
        <w:t>STCP 08-4 Issue 00</w:t>
      </w:r>
      <w:r w:rsidR="00EB36D9">
        <w:rPr>
          <w:i/>
          <w:sz w:val="40"/>
        </w:rPr>
        <w:t>6</w:t>
      </w:r>
      <w:r>
        <w:rPr>
          <w:i/>
          <w:sz w:val="40"/>
        </w:rPr>
        <w:t xml:space="preserve">: User Tests </w:t>
      </w:r>
    </w:p>
    <w:p w14:paraId="75035432" w14:textId="77777777" w:rsidR="0058239C" w:rsidRDefault="0058239C">
      <w:pPr>
        <w:keepNext/>
        <w:keepLines/>
        <w:rPr>
          <w:rFonts w:ascii="Arial" w:hAnsi="Arial"/>
          <w:b/>
          <w:sz w:val="24"/>
        </w:rPr>
      </w:pPr>
    </w:p>
    <w:p w14:paraId="1BC1F5C8" w14:textId="77777777" w:rsidR="00913080" w:rsidRDefault="00913080">
      <w:pPr>
        <w:keepNext/>
        <w:keepLines/>
        <w:rPr>
          <w:rFonts w:ascii="Arial" w:hAnsi="Arial"/>
          <w:b/>
          <w:sz w:val="24"/>
        </w:rPr>
      </w:pPr>
    </w:p>
    <w:p w14:paraId="7AFEB79E" w14:textId="77777777" w:rsidR="0058239C" w:rsidRDefault="0058239C">
      <w:pPr>
        <w:rPr>
          <w:rFonts w:ascii="Arial" w:hAnsi="Arial"/>
          <w:b/>
          <w:i/>
          <w:sz w:val="28"/>
        </w:rPr>
      </w:pPr>
      <w:r>
        <w:rPr>
          <w:rFonts w:ascii="Arial" w:hAnsi="Arial"/>
          <w:b/>
          <w:i/>
          <w:sz w:val="28"/>
        </w:rPr>
        <w:t>STC Procedure Document Authorisation</w:t>
      </w:r>
    </w:p>
    <w:p w14:paraId="18D730EC" w14:textId="77777777" w:rsidR="0058239C" w:rsidRDefault="0058239C">
      <w:pPr>
        <w:pStyle w:val="Header"/>
        <w:tabs>
          <w:tab w:val="clear" w:pos="4153"/>
          <w:tab w:val="clear" w:pos="8306"/>
        </w:tabs>
        <w:rPr>
          <w:rFonts w:ascii="Arial" w:hAnsi="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58239C" w14:paraId="02A254EF" w14:textId="77777777">
        <w:trPr>
          <w:cantSplit/>
          <w:jc w:val="center"/>
        </w:trPr>
        <w:tc>
          <w:tcPr>
            <w:tcW w:w="2552" w:type="dxa"/>
            <w:vAlign w:val="center"/>
          </w:tcPr>
          <w:p w14:paraId="127C7F6A" w14:textId="77777777" w:rsidR="0058239C" w:rsidRDefault="00913080">
            <w:pPr>
              <w:spacing w:before="60" w:after="60"/>
              <w:ind w:left="-346" w:firstLine="346"/>
              <w:rPr>
                <w:rFonts w:ascii="Arial" w:hAnsi="Arial"/>
                <w:b/>
                <w:color w:val="000000"/>
                <w:sz w:val="22"/>
              </w:rPr>
            </w:pPr>
            <w:r>
              <w:rPr>
                <w:rFonts w:ascii="Arial" w:hAnsi="Arial"/>
                <w:b/>
                <w:color w:val="000000"/>
                <w:sz w:val="22"/>
              </w:rPr>
              <w:t>Party</w:t>
            </w:r>
          </w:p>
        </w:tc>
        <w:tc>
          <w:tcPr>
            <w:tcW w:w="2268" w:type="dxa"/>
            <w:vAlign w:val="center"/>
          </w:tcPr>
          <w:p w14:paraId="4D30C964" w14:textId="77777777" w:rsidR="0058239C" w:rsidRDefault="0058239C">
            <w:pPr>
              <w:spacing w:before="60" w:after="60"/>
              <w:jc w:val="center"/>
              <w:rPr>
                <w:rFonts w:ascii="Arial" w:hAnsi="Arial"/>
                <w:b/>
                <w:color w:val="000000"/>
                <w:sz w:val="22"/>
              </w:rPr>
            </w:pPr>
            <w:r>
              <w:rPr>
                <w:rFonts w:ascii="Arial" w:hAnsi="Arial"/>
                <w:b/>
                <w:color w:val="000000"/>
                <w:sz w:val="22"/>
              </w:rPr>
              <w:t>Name of Party Representative</w:t>
            </w:r>
          </w:p>
        </w:tc>
        <w:tc>
          <w:tcPr>
            <w:tcW w:w="2410" w:type="dxa"/>
            <w:vAlign w:val="center"/>
          </w:tcPr>
          <w:p w14:paraId="63AAF0E5" w14:textId="77777777" w:rsidR="0058239C" w:rsidRDefault="0058239C">
            <w:pPr>
              <w:spacing w:before="60" w:after="60"/>
              <w:jc w:val="center"/>
              <w:rPr>
                <w:rFonts w:ascii="Arial" w:hAnsi="Arial"/>
                <w:b/>
                <w:color w:val="000000"/>
                <w:sz w:val="22"/>
              </w:rPr>
            </w:pPr>
            <w:r>
              <w:rPr>
                <w:rFonts w:ascii="Arial" w:hAnsi="Arial"/>
                <w:b/>
                <w:color w:val="000000"/>
                <w:sz w:val="22"/>
              </w:rPr>
              <w:t xml:space="preserve">Signature </w:t>
            </w:r>
          </w:p>
        </w:tc>
        <w:tc>
          <w:tcPr>
            <w:tcW w:w="1418" w:type="dxa"/>
            <w:vAlign w:val="center"/>
          </w:tcPr>
          <w:p w14:paraId="2FE86CCA" w14:textId="77777777" w:rsidR="0058239C" w:rsidRDefault="0058239C">
            <w:pPr>
              <w:spacing w:before="60" w:after="60"/>
              <w:jc w:val="center"/>
              <w:rPr>
                <w:rFonts w:ascii="Arial" w:hAnsi="Arial"/>
                <w:b/>
                <w:color w:val="000000"/>
                <w:sz w:val="22"/>
              </w:rPr>
            </w:pPr>
            <w:r>
              <w:rPr>
                <w:rFonts w:ascii="Arial" w:hAnsi="Arial"/>
                <w:b/>
                <w:color w:val="000000"/>
                <w:sz w:val="22"/>
              </w:rPr>
              <w:t>Date</w:t>
            </w:r>
          </w:p>
        </w:tc>
      </w:tr>
      <w:tr w:rsidR="0070630B" w14:paraId="7F494D10" w14:textId="77777777">
        <w:trPr>
          <w:cantSplit/>
          <w:jc w:val="center"/>
        </w:trPr>
        <w:tc>
          <w:tcPr>
            <w:tcW w:w="2552" w:type="dxa"/>
            <w:vAlign w:val="center"/>
          </w:tcPr>
          <w:p w14:paraId="28A0F63E" w14:textId="790D172B" w:rsidR="0070630B" w:rsidRDefault="00CB0351">
            <w:pPr>
              <w:spacing w:before="60" w:after="60"/>
              <w:ind w:right="459"/>
              <w:rPr>
                <w:rFonts w:ascii="Arial" w:hAnsi="Arial"/>
                <w:color w:val="000000"/>
                <w:sz w:val="22"/>
              </w:rPr>
            </w:pPr>
            <w:r>
              <w:rPr>
                <w:rFonts w:ascii="Arial" w:hAnsi="Arial"/>
                <w:color w:val="000000"/>
                <w:sz w:val="22"/>
              </w:rPr>
              <w:t>The Company</w:t>
            </w:r>
          </w:p>
        </w:tc>
        <w:tc>
          <w:tcPr>
            <w:tcW w:w="2268" w:type="dxa"/>
          </w:tcPr>
          <w:p w14:paraId="421382D1" w14:textId="77777777" w:rsidR="0070630B" w:rsidRDefault="0070630B">
            <w:pPr>
              <w:spacing w:before="60" w:after="60"/>
              <w:rPr>
                <w:rFonts w:ascii="Arial" w:hAnsi="Arial"/>
                <w:color w:val="000000"/>
                <w:sz w:val="22"/>
              </w:rPr>
            </w:pPr>
          </w:p>
        </w:tc>
        <w:tc>
          <w:tcPr>
            <w:tcW w:w="2410" w:type="dxa"/>
          </w:tcPr>
          <w:p w14:paraId="018E51B0" w14:textId="77777777" w:rsidR="0070630B" w:rsidRDefault="0070630B">
            <w:pPr>
              <w:spacing w:before="60" w:after="60"/>
              <w:rPr>
                <w:rFonts w:ascii="Arial" w:hAnsi="Arial"/>
                <w:color w:val="000000"/>
                <w:sz w:val="22"/>
              </w:rPr>
            </w:pPr>
          </w:p>
        </w:tc>
        <w:tc>
          <w:tcPr>
            <w:tcW w:w="1418" w:type="dxa"/>
          </w:tcPr>
          <w:p w14:paraId="4BE08489" w14:textId="77777777" w:rsidR="0070630B" w:rsidRDefault="0070630B">
            <w:pPr>
              <w:spacing w:before="60" w:after="60"/>
              <w:rPr>
                <w:rFonts w:ascii="Arial" w:hAnsi="Arial"/>
                <w:color w:val="000000"/>
                <w:sz w:val="22"/>
              </w:rPr>
            </w:pPr>
          </w:p>
        </w:tc>
      </w:tr>
      <w:tr w:rsidR="0058239C" w14:paraId="170A02D4" w14:textId="77777777">
        <w:trPr>
          <w:cantSplit/>
          <w:jc w:val="center"/>
        </w:trPr>
        <w:tc>
          <w:tcPr>
            <w:tcW w:w="2552" w:type="dxa"/>
            <w:vAlign w:val="center"/>
          </w:tcPr>
          <w:p w14:paraId="3A1E6D8D" w14:textId="77777777" w:rsidR="0058239C" w:rsidRDefault="0058239C">
            <w:pPr>
              <w:spacing w:before="60" w:after="60"/>
              <w:ind w:right="459"/>
              <w:rPr>
                <w:rFonts w:ascii="Arial" w:hAnsi="Arial"/>
                <w:color w:val="000000"/>
                <w:sz w:val="22"/>
              </w:rPr>
            </w:pPr>
            <w:r>
              <w:rPr>
                <w:rFonts w:ascii="Arial" w:hAnsi="Arial"/>
                <w:color w:val="000000"/>
                <w:sz w:val="22"/>
              </w:rPr>
              <w:t xml:space="preserve">National Grid Electricity </w:t>
            </w:r>
            <w:proofErr w:type="gramStart"/>
            <w:r>
              <w:rPr>
                <w:rFonts w:ascii="Arial" w:hAnsi="Arial"/>
                <w:color w:val="000000"/>
                <w:sz w:val="22"/>
              </w:rPr>
              <w:t>Transmission  plc</w:t>
            </w:r>
            <w:proofErr w:type="gramEnd"/>
          </w:p>
        </w:tc>
        <w:tc>
          <w:tcPr>
            <w:tcW w:w="2268" w:type="dxa"/>
          </w:tcPr>
          <w:p w14:paraId="3C5D951C" w14:textId="77777777" w:rsidR="0058239C" w:rsidRDefault="0058239C">
            <w:pPr>
              <w:spacing w:before="60" w:after="60"/>
              <w:rPr>
                <w:rFonts w:ascii="Arial" w:hAnsi="Arial"/>
                <w:color w:val="000000"/>
                <w:sz w:val="22"/>
              </w:rPr>
            </w:pPr>
          </w:p>
        </w:tc>
        <w:tc>
          <w:tcPr>
            <w:tcW w:w="2410" w:type="dxa"/>
          </w:tcPr>
          <w:p w14:paraId="6D2E39AC" w14:textId="77777777" w:rsidR="0058239C" w:rsidRDefault="0058239C">
            <w:pPr>
              <w:spacing w:before="60" w:after="60"/>
              <w:rPr>
                <w:rFonts w:ascii="Arial" w:hAnsi="Arial"/>
                <w:color w:val="000000"/>
                <w:sz w:val="22"/>
              </w:rPr>
            </w:pPr>
          </w:p>
        </w:tc>
        <w:tc>
          <w:tcPr>
            <w:tcW w:w="1418" w:type="dxa"/>
          </w:tcPr>
          <w:p w14:paraId="216767E8" w14:textId="77777777" w:rsidR="0058239C" w:rsidRDefault="0058239C">
            <w:pPr>
              <w:spacing w:before="60" w:after="60"/>
              <w:rPr>
                <w:rFonts w:ascii="Arial" w:hAnsi="Arial"/>
                <w:color w:val="000000"/>
                <w:sz w:val="22"/>
              </w:rPr>
            </w:pPr>
          </w:p>
        </w:tc>
      </w:tr>
      <w:tr w:rsidR="0058239C" w14:paraId="4F23A074" w14:textId="77777777">
        <w:trPr>
          <w:cantSplit/>
          <w:trHeight w:val="688"/>
          <w:jc w:val="center"/>
        </w:trPr>
        <w:tc>
          <w:tcPr>
            <w:tcW w:w="2552" w:type="dxa"/>
            <w:vAlign w:val="center"/>
          </w:tcPr>
          <w:p w14:paraId="761B46CB" w14:textId="77777777" w:rsidR="0058239C" w:rsidRDefault="0058239C">
            <w:pPr>
              <w:spacing w:before="60" w:after="60"/>
              <w:rPr>
                <w:rFonts w:ascii="Arial" w:hAnsi="Arial"/>
                <w:color w:val="000000"/>
                <w:sz w:val="22"/>
              </w:rPr>
            </w:pPr>
            <w:r>
              <w:rPr>
                <w:rFonts w:ascii="Arial" w:hAnsi="Arial"/>
                <w:color w:val="000000"/>
                <w:sz w:val="22"/>
              </w:rPr>
              <w:t>SP Transmission Ltd</w:t>
            </w:r>
          </w:p>
        </w:tc>
        <w:tc>
          <w:tcPr>
            <w:tcW w:w="2268" w:type="dxa"/>
          </w:tcPr>
          <w:p w14:paraId="0F77DA67" w14:textId="77777777" w:rsidR="0058239C" w:rsidRDefault="0058239C">
            <w:pPr>
              <w:spacing w:before="60" w:after="60"/>
              <w:rPr>
                <w:rFonts w:ascii="Arial" w:hAnsi="Arial"/>
                <w:color w:val="000000"/>
                <w:sz w:val="22"/>
              </w:rPr>
            </w:pPr>
          </w:p>
        </w:tc>
        <w:tc>
          <w:tcPr>
            <w:tcW w:w="2410" w:type="dxa"/>
          </w:tcPr>
          <w:p w14:paraId="04025041" w14:textId="77777777" w:rsidR="0058239C" w:rsidRDefault="0058239C">
            <w:pPr>
              <w:spacing w:before="60" w:after="60"/>
              <w:rPr>
                <w:rFonts w:ascii="Arial" w:hAnsi="Arial"/>
                <w:color w:val="000000"/>
                <w:sz w:val="22"/>
              </w:rPr>
            </w:pPr>
          </w:p>
        </w:tc>
        <w:tc>
          <w:tcPr>
            <w:tcW w:w="1418" w:type="dxa"/>
          </w:tcPr>
          <w:p w14:paraId="67CD6EE1" w14:textId="77777777" w:rsidR="0058239C" w:rsidRDefault="0058239C">
            <w:pPr>
              <w:spacing w:before="60" w:after="60"/>
              <w:rPr>
                <w:rFonts w:ascii="Arial" w:hAnsi="Arial"/>
                <w:color w:val="000000"/>
                <w:sz w:val="22"/>
              </w:rPr>
            </w:pPr>
          </w:p>
        </w:tc>
      </w:tr>
      <w:tr w:rsidR="0058239C" w14:paraId="5807EDF5" w14:textId="77777777">
        <w:trPr>
          <w:cantSplit/>
          <w:jc w:val="center"/>
        </w:trPr>
        <w:tc>
          <w:tcPr>
            <w:tcW w:w="2552" w:type="dxa"/>
            <w:vAlign w:val="center"/>
          </w:tcPr>
          <w:p w14:paraId="24CF5F81" w14:textId="77777777" w:rsidR="0058239C" w:rsidRDefault="0058239C">
            <w:pPr>
              <w:spacing w:before="60" w:after="60"/>
              <w:rPr>
                <w:rFonts w:ascii="Arial" w:hAnsi="Arial"/>
                <w:color w:val="000000"/>
                <w:sz w:val="22"/>
              </w:rPr>
            </w:pPr>
            <w:r>
              <w:rPr>
                <w:rFonts w:ascii="Arial" w:hAnsi="Arial"/>
                <w:color w:val="000000"/>
                <w:sz w:val="22"/>
              </w:rPr>
              <w:t>Scottish Hydro-Electric Transmission Ltd</w:t>
            </w:r>
          </w:p>
        </w:tc>
        <w:tc>
          <w:tcPr>
            <w:tcW w:w="2268" w:type="dxa"/>
          </w:tcPr>
          <w:p w14:paraId="428F97C7" w14:textId="77777777" w:rsidR="0058239C" w:rsidRDefault="0058239C">
            <w:pPr>
              <w:spacing w:before="60" w:after="60"/>
              <w:rPr>
                <w:rFonts w:ascii="Arial" w:hAnsi="Arial"/>
                <w:color w:val="000000"/>
                <w:sz w:val="22"/>
              </w:rPr>
            </w:pPr>
          </w:p>
        </w:tc>
        <w:tc>
          <w:tcPr>
            <w:tcW w:w="2410" w:type="dxa"/>
          </w:tcPr>
          <w:p w14:paraId="19BE84D0" w14:textId="77777777" w:rsidR="0058239C" w:rsidRDefault="0058239C">
            <w:pPr>
              <w:spacing w:before="60" w:after="60"/>
              <w:rPr>
                <w:rFonts w:ascii="Arial" w:hAnsi="Arial"/>
                <w:color w:val="000000"/>
                <w:sz w:val="22"/>
              </w:rPr>
            </w:pPr>
          </w:p>
        </w:tc>
        <w:tc>
          <w:tcPr>
            <w:tcW w:w="1418" w:type="dxa"/>
          </w:tcPr>
          <w:p w14:paraId="3CF9D908" w14:textId="77777777" w:rsidR="0058239C" w:rsidRDefault="0058239C">
            <w:pPr>
              <w:spacing w:before="60" w:after="60"/>
              <w:rPr>
                <w:rFonts w:ascii="Arial" w:hAnsi="Arial"/>
                <w:color w:val="000000"/>
                <w:sz w:val="22"/>
              </w:rPr>
            </w:pPr>
          </w:p>
        </w:tc>
      </w:tr>
      <w:tr w:rsidR="00913080" w14:paraId="2E5ED095" w14:textId="77777777">
        <w:trPr>
          <w:cantSplit/>
          <w:jc w:val="center"/>
        </w:trPr>
        <w:tc>
          <w:tcPr>
            <w:tcW w:w="2552" w:type="dxa"/>
            <w:vAlign w:val="center"/>
          </w:tcPr>
          <w:p w14:paraId="4340B8FB" w14:textId="77777777" w:rsidR="00913080" w:rsidRPr="00913080" w:rsidRDefault="00913080">
            <w:pPr>
              <w:spacing w:before="60" w:after="60"/>
              <w:rPr>
                <w:rFonts w:ascii="Arial" w:hAnsi="Arial" w:cs="Arial"/>
                <w:color w:val="000000"/>
                <w:sz w:val="22"/>
                <w:szCs w:val="22"/>
              </w:rPr>
            </w:pPr>
            <w:r w:rsidRPr="0070630B">
              <w:rPr>
                <w:rFonts w:ascii="Arial" w:hAnsi="Arial" w:cs="Arial"/>
                <w:sz w:val="22"/>
                <w:szCs w:val="22"/>
                <w:lang w:eastAsia="en-GB"/>
              </w:rPr>
              <w:t>Offshore Transmission Owners</w:t>
            </w:r>
          </w:p>
        </w:tc>
        <w:tc>
          <w:tcPr>
            <w:tcW w:w="2268" w:type="dxa"/>
          </w:tcPr>
          <w:p w14:paraId="25053B05" w14:textId="77777777" w:rsidR="00913080" w:rsidRDefault="00913080">
            <w:pPr>
              <w:spacing w:before="60" w:after="60"/>
              <w:rPr>
                <w:rFonts w:ascii="Arial" w:hAnsi="Arial"/>
                <w:color w:val="000000"/>
                <w:sz w:val="22"/>
              </w:rPr>
            </w:pPr>
          </w:p>
        </w:tc>
        <w:tc>
          <w:tcPr>
            <w:tcW w:w="2410" w:type="dxa"/>
          </w:tcPr>
          <w:p w14:paraId="54B5ED61" w14:textId="77777777" w:rsidR="00913080" w:rsidRDefault="00913080">
            <w:pPr>
              <w:spacing w:before="60" w:after="60"/>
              <w:rPr>
                <w:rFonts w:ascii="Arial" w:hAnsi="Arial"/>
                <w:color w:val="000000"/>
                <w:sz w:val="22"/>
              </w:rPr>
            </w:pPr>
          </w:p>
        </w:tc>
        <w:tc>
          <w:tcPr>
            <w:tcW w:w="1418" w:type="dxa"/>
          </w:tcPr>
          <w:p w14:paraId="626095C7" w14:textId="77777777" w:rsidR="00913080" w:rsidRDefault="00913080">
            <w:pPr>
              <w:spacing w:before="60" w:after="60"/>
              <w:rPr>
                <w:rFonts w:ascii="Arial" w:hAnsi="Arial"/>
                <w:color w:val="000000"/>
                <w:sz w:val="22"/>
              </w:rPr>
            </w:pPr>
          </w:p>
        </w:tc>
      </w:tr>
      <w:tr w:rsidR="005150D2" w14:paraId="1EAD84E6" w14:textId="77777777">
        <w:trPr>
          <w:cantSplit/>
          <w:jc w:val="center"/>
        </w:trPr>
        <w:tc>
          <w:tcPr>
            <w:tcW w:w="2552" w:type="dxa"/>
            <w:vAlign w:val="center"/>
          </w:tcPr>
          <w:p w14:paraId="660504FF" w14:textId="1BF16660" w:rsidR="005150D2" w:rsidRPr="0070630B" w:rsidRDefault="005150D2">
            <w:pPr>
              <w:spacing w:before="60" w:after="60"/>
              <w:rPr>
                <w:rFonts w:ascii="Arial" w:hAnsi="Arial" w:cs="Arial"/>
                <w:sz w:val="22"/>
                <w:szCs w:val="22"/>
                <w:lang w:eastAsia="en-GB"/>
              </w:rPr>
            </w:pPr>
            <w:ins w:id="0" w:author="Steve Baker [NESO]" w:date="2025-10-15T17:55:00Z" w16du:dateUtc="2025-10-15T16:55:00Z">
              <w:r>
                <w:rPr>
                  <w:rFonts w:ascii="Arial" w:hAnsi="Arial" w:cs="Arial"/>
                  <w:sz w:val="22"/>
                  <w:szCs w:val="22"/>
                  <w:lang w:eastAsia="en-GB"/>
                </w:rPr>
                <w:t>Competitively Appointed Transmission Owners</w:t>
              </w:r>
            </w:ins>
          </w:p>
        </w:tc>
        <w:tc>
          <w:tcPr>
            <w:tcW w:w="2268" w:type="dxa"/>
          </w:tcPr>
          <w:p w14:paraId="699D9D33" w14:textId="77777777" w:rsidR="005150D2" w:rsidRDefault="005150D2">
            <w:pPr>
              <w:spacing w:before="60" w:after="60"/>
              <w:rPr>
                <w:rFonts w:ascii="Arial" w:hAnsi="Arial"/>
                <w:color w:val="000000"/>
                <w:sz w:val="22"/>
              </w:rPr>
            </w:pPr>
          </w:p>
        </w:tc>
        <w:tc>
          <w:tcPr>
            <w:tcW w:w="2410" w:type="dxa"/>
          </w:tcPr>
          <w:p w14:paraId="5EA4A350" w14:textId="77777777" w:rsidR="005150D2" w:rsidRDefault="005150D2">
            <w:pPr>
              <w:spacing w:before="60" w:after="60"/>
              <w:rPr>
                <w:rFonts w:ascii="Arial" w:hAnsi="Arial"/>
                <w:color w:val="000000"/>
                <w:sz w:val="22"/>
              </w:rPr>
            </w:pPr>
          </w:p>
        </w:tc>
        <w:tc>
          <w:tcPr>
            <w:tcW w:w="1418" w:type="dxa"/>
          </w:tcPr>
          <w:p w14:paraId="6D1A2294" w14:textId="77777777" w:rsidR="005150D2" w:rsidRDefault="005150D2">
            <w:pPr>
              <w:spacing w:before="60" w:after="60"/>
              <w:rPr>
                <w:rFonts w:ascii="Arial" w:hAnsi="Arial"/>
                <w:color w:val="000000"/>
                <w:sz w:val="22"/>
              </w:rPr>
            </w:pPr>
          </w:p>
        </w:tc>
      </w:tr>
    </w:tbl>
    <w:p w14:paraId="06749D14" w14:textId="77777777" w:rsidR="0058239C" w:rsidRDefault="0058239C">
      <w:pPr>
        <w:rPr>
          <w:rFonts w:ascii="Arial" w:hAnsi="Arial"/>
        </w:rPr>
      </w:pPr>
    </w:p>
    <w:p w14:paraId="42BABD8A" w14:textId="77777777" w:rsidR="0058239C" w:rsidRDefault="0058239C">
      <w:pPr>
        <w:rPr>
          <w:rFonts w:ascii="Arial" w:hAnsi="Arial"/>
          <w:b/>
          <w:i/>
          <w:sz w:val="28"/>
        </w:rPr>
      </w:pPr>
      <w:r>
        <w:rPr>
          <w:rFonts w:ascii="Arial" w:hAnsi="Arial"/>
          <w:b/>
          <w:i/>
          <w:sz w:val="28"/>
        </w:rPr>
        <w:t xml:space="preserve">STC Procedure Change Control History </w:t>
      </w:r>
    </w:p>
    <w:p w14:paraId="11063698" w14:textId="77777777" w:rsidR="0058239C" w:rsidRDefault="0058239C">
      <w:pPr>
        <w:keepNext/>
        <w:keepLines/>
        <w:rPr>
          <w:rFonts w:ascii="Arial" w:hAns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8"/>
        <w:gridCol w:w="5726"/>
      </w:tblGrid>
      <w:tr w:rsidR="0058239C" w14:paraId="68D591BB" w14:textId="77777777" w:rsidTr="79FA5C44">
        <w:tc>
          <w:tcPr>
            <w:tcW w:w="1384" w:type="dxa"/>
          </w:tcPr>
          <w:p w14:paraId="3669286E" w14:textId="77777777" w:rsidR="0058239C" w:rsidRDefault="0058239C">
            <w:pPr>
              <w:rPr>
                <w:rFonts w:ascii="Arial" w:hAnsi="Arial"/>
                <w:sz w:val="22"/>
              </w:rPr>
            </w:pPr>
            <w:r>
              <w:rPr>
                <w:rFonts w:ascii="Arial" w:hAnsi="Arial"/>
                <w:sz w:val="22"/>
              </w:rPr>
              <w:t xml:space="preserve">Issue 001 </w:t>
            </w:r>
          </w:p>
        </w:tc>
        <w:tc>
          <w:tcPr>
            <w:tcW w:w="1418" w:type="dxa"/>
          </w:tcPr>
          <w:p w14:paraId="7B40DB2D" w14:textId="77777777" w:rsidR="0058239C" w:rsidRDefault="0058239C">
            <w:pPr>
              <w:pStyle w:val="Header"/>
              <w:tabs>
                <w:tab w:val="clear" w:pos="4153"/>
                <w:tab w:val="clear" w:pos="8306"/>
              </w:tabs>
              <w:rPr>
                <w:rFonts w:ascii="Arial" w:hAnsi="Arial"/>
                <w:sz w:val="22"/>
              </w:rPr>
            </w:pPr>
            <w:r>
              <w:rPr>
                <w:rFonts w:ascii="Arial" w:hAnsi="Arial"/>
                <w:sz w:val="22"/>
              </w:rPr>
              <w:t>16/03/2005</w:t>
            </w:r>
          </w:p>
        </w:tc>
        <w:tc>
          <w:tcPr>
            <w:tcW w:w="5726" w:type="dxa"/>
          </w:tcPr>
          <w:p w14:paraId="022537AD" w14:textId="77777777" w:rsidR="0058239C" w:rsidRDefault="0058239C">
            <w:pPr>
              <w:rPr>
                <w:rFonts w:ascii="Arial" w:hAnsi="Arial"/>
                <w:sz w:val="22"/>
              </w:rPr>
            </w:pPr>
            <w:r>
              <w:rPr>
                <w:rFonts w:ascii="Arial" w:hAnsi="Arial"/>
                <w:sz w:val="22"/>
              </w:rPr>
              <w:t>BETTA Go-Live Version</w:t>
            </w:r>
          </w:p>
        </w:tc>
      </w:tr>
      <w:tr w:rsidR="0058239C" w14:paraId="721BCFA9" w14:textId="77777777" w:rsidTr="79FA5C44">
        <w:tc>
          <w:tcPr>
            <w:tcW w:w="1384" w:type="dxa"/>
          </w:tcPr>
          <w:p w14:paraId="6444A161" w14:textId="77777777" w:rsidR="0058239C" w:rsidRDefault="0058239C">
            <w:pPr>
              <w:rPr>
                <w:rFonts w:ascii="Arial" w:hAnsi="Arial"/>
                <w:sz w:val="22"/>
              </w:rPr>
            </w:pPr>
            <w:r>
              <w:rPr>
                <w:rFonts w:ascii="Arial" w:hAnsi="Arial"/>
                <w:sz w:val="22"/>
              </w:rPr>
              <w:t>Issue 002</w:t>
            </w:r>
          </w:p>
        </w:tc>
        <w:tc>
          <w:tcPr>
            <w:tcW w:w="1418" w:type="dxa"/>
          </w:tcPr>
          <w:p w14:paraId="37EFED0A" w14:textId="77777777" w:rsidR="0058239C" w:rsidRDefault="0058239C">
            <w:pPr>
              <w:rPr>
                <w:rFonts w:ascii="Arial" w:hAnsi="Arial"/>
                <w:sz w:val="22"/>
              </w:rPr>
            </w:pPr>
            <w:r>
              <w:rPr>
                <w:rFonts w:ascii="Arial" w:hAnsi="Arial"/>
                <w:sz w:val="22"/>
              </w:rPr>
              <w:t>26/05/2005</w:t>
            </w:r>
          </w:p>
        </w:tc>
        <w:tc>
          <w:tcPr>
            <w:tcW w:w="5726" w:type="dxa"/>
          </w:tcPr>
          <w:p w14:paraId="0A657A91" w14:textId="77777777" w:rsidR="0058239C" w:rsidRDefault="0058239C">
            <w:pPr>
              <w:pStyle w:val="Header"/>
              <w:tabs>
                <w:tab w:val="clear" w:pos="4153"/>
                <w:tab w:val="clear" w:pos="8306"/>
              </w:tabs>
              <w:rPr>
                <w:rFonts w:ascii="Arial" w:hAnsi="Arial"/>
                <w:sz w:val="22"/>
              </w:rPr>
            </w:pPr>
            <w:r>
              <w:rPr>
                <w:rFonts w:ascii="Arial" w:hAnsi="Arial"/>
                <w:sz w:val="22"/>
              </w:rPr>
              <w:t>Issue 002 incorporating PA009</w:t>
            </w:r>
          </w:p>
        </w:tc>
      </w:tr>
      <w:tr w:rsidR="0058239C" w14:paraId="7E006ECF" w14:textId="77777777" w:rsidTr="79FA5C44">
        <w:tc>
          <w:tcPr>
            <w:tcW w:w="1384" w:type="dxa"/>
          </w:tcPr>
          <w:p w14:paraId="2FFA6F12" w14:textId="77777777" w:rsidR="0058239C" w:rsidRDefault="0058239C">
            <w:pPr>
              <w:rPr>
                <w:rFonts w:ascii="Arial" w:hAnsi="Arial"/>
                <w:sz w:val="22"/>
              </w:rPr>
            </w:pPr>
            <w:r>
              <w:rPr>
                <w:rFonts w:ascii="Arial" w:hAnsi="Arial"/>
                <w:sz w:val="22"/>
              </w:rPr>
              <w:t>Issue 003</w:t>
            </w:r>
          </w:p>
        </w:tc>
        <w:tc>
          <w:tcPr>
            <w:tcW w:w="1418" w:type="dxa"/>
          </w:tcPr>
          <w:p w14:paraId="3583D5F0" w14:textId="77777777" w:rsidR="0058239C" w:rsidRDefault="0058239C">
            <w:pPr>
              <w:rPr>
                <w:rFonts w:ascii="Arial" w:hAnsi="Arial"/>
                <w:sz w:val="22"/>
              </w:rPr>
            </w:pPr>
            <w:r>
              <w:rPr>
                <w:rFonts w:ascii="Arial" w:hAnsi="Arial"/>
                <w:sz w:val="22"/>
              </w:rPr>
              <w:t>25/10/2005</w:t>
            </w:r>
          </w:p>
        </w:tc>
        <w:tc>
          <w:tcPr>
            <w:tcW w:w="5726" w:type="dxa"/>
          </w:tcPr>
          <w:p w14:paraId="1DB32E35" w14:textId="77777777" w:rsidR="0058239C" w:rsidRDefault="0058239C">
            <w:pPr>
              <w:pStyle w:val="Header"/>
              <w:tabs>
                <w:tab w:val="clear" w:pos="4153"/>
                <w:tab w:val="clear" w:pos="8306"/>
              </w:tabs>
              <w:rPr>
                <w:rFonts w:ascii="Arial" w:hAnsi="Arial"/>
                <w:sz w:val="22"/>
              </w:rPr>
            </w:pPr>
            <w:r>
              <w:rPr>
                <w:rFonts w:ascii="Arial" w:hAnsi="Arial"/>
                <w:sz w:val="22"/>
              </w:rPr>
              <w:t>Issue 003 incorporating PA034 and PA037</w:t>
            </w:r>
          </w:p>
        </w:tc>
      </w:tr>
      <w:tr w:rsidR="00913080" w14:paraId="2CF0C8E9" w14:textId="77777777" w:rsidTr="79FA5C44">
        <w:tc>
          <w:tcPr>
            <w:tcW w:w="1384" w:type="dxa"/>
          </w:tcPr>
          <w:p w14:paraId="71A7E6F2" w14:textId="77777777" w:rsidR="00913080" w:rsidRPr="00913080" w:rsidRDefault="00913080">
            <w:pPr>
              <w:rPr>
                <w:rFonts w:ascii="Arial" w:hAnsi="Arial" w:cs="Arial"/>
                <w:sz w:val="22"/>
              </w:rPr>
            </w:pPr>
            <w:r w:rsidRPr="0070630B">
              <w:rPr>
                <w:rFonts w:ascii="Arial" w:hAnsi="Arial" w:cs="Arial"/>
              </w:rPr>
              <w:t>Issue 00</w:t>
            </w:r>
            <w:r w:rsidR="00F86ED1">
              <w:rPr>
                <w:rFonts w:ascii="Arial" w:hAnsi="Arial" w:cs="Arial"/>
              </w:rPr>
              <w:t>4</w:t>
            </w:r>
          </w:p>
        </w:tc>
        <w:tc>
          <w:tcPr>
            <w:tcW w:w="1418" w:type="dxa"/>
          </w:tcPr>
          <w:p w14:paraId="5153B38B" w14:textId="77777777" w:rsidR="00913080" w:rsidRPr="00913080" w:rsidRDefault="00F86ED1">
            <w:pPr>
              <w:rPr>
                <w:rFonts w:ascii="Arial" w:hAnsi="Arial" w:cs="Arial"/>
                <w:sz w:val="22"/>
              </w:rPr>
            </w:pPr>
            <w:r>
              <w:rPr>
                <w:rFonts w:ascii="Arial" w:hAnsi="Arial" w:cs="Arial"/>
              </w:rPr>
              <w:t>2411</w:t>
            </w:r>
            <w:r w:rsidR="00913080" w:rsidRPr="0070630B">
              <w:rPr>
                <w:rFonts w:ascii="Arial" w:hAnsi="Arial" w:cs="Arial"/>
              </w:rPr>
              <w:t>/2009</w:t>
            </w:r>
          </w:p>
        </w:tc>
        <w:tc>
          <w:tcPr>
            <w:tcW w:w="5726" w:type="dxa"/>
          </w:tcPr>
          <w:p w14:paraId="131BCF6A" w14:textId="77777777" w:rsidR="00913080" w:rsidRPr="00913080" w:rsidRDefault="00913080">
            <w:pPr>
              <w:pStyle w:val="Header"/>
              <w:tabs>
                <w:tab w:val="clear" w:pos="4153"/>
                <w:tab w:val="clear" w:pos="8306"/>
              </w:tabs>
              <w:rPr>
                <w:rFonts w:ascii="Arial" w:hAnsi="Arial" w:cs="Arial"/>
                <w:sz w:val="22"/>
              </w:rPr>
            </w:pPr>
            <w:r w:rsidRPr="0070630B">
              <w:rPr>
                <w:rFonts w:ascii="Arial" w:hAnsi="Arial" w:cs="Arial"/>
              </w:rPr>
              <w:t>Issue 00x incorporating changes for Offshore Transmission</w:t>
            </w:r>
          </w:p>
        </w:tc>
      </w:tr>
      <w:tr w:rsidR="0070630B" w14:paraId="68A4F110" w14:textId="77777777" w:rsidTr="79FA5C44">
        <w:tc>
          <w:tcPr>
            <w:tcW w:w="1384" w:type="dxa"/>
          </w:tcPr>
          <w:p w14:paraId="2C585D59" w14:textId="77777777" w:rsidR="0070630B" w:rsidRPr="0070630B" w:rsidRDefault="0070630B">
            <w:pPr>
              <w:rPr>
                <w:rFonts w:ascii="Arial" w:hAnsi="Arial" w:cs="Arial"/>
              </w:rPr>
            </w:pPr>
            <w:r>
              <w:rPr>
                <w:rFonts w:ascii="Arial" w:hAnsi="Arial" w:cs="Arial"/>
              </w:rPr>
              <w:t>Issue 005</w:t>
            </w:r>
          </w:p>
        </w:tc>
        <w:tc>
          <w:tcPr>
            <w:tcW w:w="1418" w:type="dxa"/>
          </w:tcPr>
          <w:p w14:paraId="5501FCD7" w14:textId="77777777" w:rsidR="0070630B" w:rsidRDefault="0070630B">
            <w:pPr>
              <w:rPr>
                <w:rFonts w:ascii="Arial" w:hAnsi="Arial" w:cs="Arial"/>
              </w:rPr>
            </w:pPr>
            <w:r>
              <w:rPr>
                <w:rFonts w:ascii="Arial" w:hAnsi="Arial" w:cs="Arial"/>
              </w:rPr>
              <w:t>01/04/2019</w:t>
            </w:r>
          </w:p>
        </w:tc>
        <w:tc>
          <w:tcPr>
            <w:tcW w:w="5726" w:type="dxa"/>
          </w:tcPr>
          <w:p w14:paraId="484DB852" w14:textId="77777777" w:rsidR="0070630B" w:rsidRPr="0070630B" w:rsidRDefault="0070630B">
            <w:pPr>
              <w:pStyle w:val="Header"/>
              <w:tabs>
                <w:tab w:val="clear" w:pos="4153"/>
                <w:tab w:val="clear" w:pos="8306"/>
              </w:tabs>
              <w:rPr>
                <w:rFonts w:ascii="Arial" w:hAnsi="Arial" w:cs="Arial"/>
              </w:rPr>
            </w:pPr>
            <w:r>
              <w:rPr>
                <w:rFonts w:ascii="Arial" w:hAnsi="Arial" w:cs="Arial"/>
              </w:rPr>
              <w:t>Issue 005 Incorporating changes for National Grid Legal Separation</w:t>
            </w:r>
          </w:p>
        </w:tc>
      </w:tr>
      <w:tr w:rsidR="001F4F1D" w14:paraId="5EA7C802" w14:textId="77777777" w:rsidTr="79FA5C44">
        <w:tc>
          <w:tcPr>
            <w:tcW w:w="1384" w:type="dxa"/>
          </w:tcPr>
          <w:p w14:paraId="696D95B4" w14:textId="4D805AAA" w:rsidR="001F4F1D" w:rsidRPr="001F4F1D" w:rsidRDefault="001F4F1D" w:rsidP="001F4F1D">
            <w:pPr>
              <w:rPr>
                <w:rFonts w:ascii="Arial" w:hAnsi="Arial" w:cs="Arial"/>
              </w:rPr>
            </w:pPr>
            <w:r w:rsidRPr="001F4F1D">
              <w:rPr>
                <w:rFonts w:ascii="Arial" w:hAnsi="Arial" w:cs="Arial"/>
              </w:rPr>
              <w:t>Issue 006</w:t>
            </w:r>
          </w:p>
        </w:tc>
        <w:tc>
          <w:tcPr>
            <w:tcW w:w="1418" w:type="dxa"/>
          </w:tcPr>
          <w:p w14:paraId="2C150D08" w14:textId="72AF5619" w:rsidR="001F4F1D" w:rsidRPr="001F4F1D" w:rsidRDefault="00E613A3" w:rsidP="001F4F1D">
            <w:pPr>
              <w:rPr>
                <w:rFonts w:ascii="Arial" w:hAnsi="Arial" w:cs="Arial"/>
              </w:rPr>
            </w:pPr>
            <w:r>
              <w:rPr>
                <w:rFonts w:ascii="Arial" w:hAnsi="Arial" w:cs="Arial"/>
              </w:rPr>
              <w:t>25</w:t>
            </w:r>
            <w:r w:rsidR="001F4F1D" w:rsidRPr="001F4F1D">
              <w:rPr>
                <w:rFonts w:ascii="Arial" w:hAnsi="Arial" w:cs="Arial"/>
              </w:rPr>
              <w:t>/</w:t>
            </w:r>
            <w:r w:rsidR="004626FD">
              <w:rPr>
                <w:rFonts w:ascii="Arial" w:hAnsi="Arial" w:cs="Arial"/>
              </w:rPr>
              <w:t>04</w:t>
            </w:r>
            <w:r w:rsidR="001F4F1D" w:rsidRPr="001F4F1D">
              <w:rPr>
                <w:rFonts w:ascii="Arial" w:hAnsi="Arial" w:cs="Arial"/>
              </w:rPr>
              <w:t>/2023</w:t>
            </w:r>
          </w:p>
        </w:tc>
        <w:tc>
          <w:tcPr>
            <w:tcW w:w="5726" w:type="dxa"/>
          </w:tcPr>
          <w:p w14:paraId="3EA1C24D" w14:textId="4842FDE6" w:rsidR="001F4F1D" w:rsidRPr="001F4F1D" w:rsidRDefault="001F4F1D" w:rsidP="001F4F1D">
            <w:pPr>
              <w:pStyle w:val="Header"/>
              <w:tabs>
                <w:tab w:val="clear" w:pos="4153"/>
                <w:tab w:val="clear" w:pos="8306"/>
              </w:tabs>
              <w:rPr>
                <w:rFonts w:ascii="Arial" w:hAnsi="Arial" w:cs="Arial"/>
              </w:rPr>
            </w:pPr>
            <w:r w:rsidRPr="79FA5C44">
              <w:rPr>
                <w:rFonts w:ascii="Arial" w:hAnsi="Arial" w:cs="Arial"/>
              </w:rPr>
              <w:t>Issue 006 incorporating use of ‘The Company’ definition as made in the STC</w:t>
            </w:r>
            <w:r w:rsidR="004626FD" w:rsidRPr="79FA5C44">
              <w:rPr>
                <w:rFonts w:ascii="Arial" w:hAnsi="Arial" w:cs="Arial"/>
              </w:rPr>
              <w:t xml:space="preserve"> PM0130</w:t>
            </w:r>
          </w:p>
        </w:tc>
      </w:tr>
    </w:tbl>
    <w:p w14:paraId="1AC0D366" w14:textId="77777777" w:rsidR="0058239C" w:rsidRDefault="0058239C">
      <w:pPr>
        <w:keepNext/>
        <w:keepLines/>
        <w:rPr>
          <w:rFonts w:ascii="Arial" w:hAnsi="Arial"/>
          <w:b/>
          <w:sz w:val="24"/>
        </w:rPr>
      </w:pPr>
    </w:p>
    <w:p w14:paraId="727AA8B3" w14:textId="77777777" w:rsidR="00AF032B" w:rsidRDefault="00AF032B" w:rsidP="00AF032B">
      <w:pPr>
        <w:rPr>
          <w:rFonts w:ascii="Arial" w:hAnsi="Arial" w:cs="Arial"/>
        </w:rPr>
      </w:pPr>
    </w:p>
    <w:p w14:paraId="66A6C127" w14:textId="77777777" w:rsidR="00AF032B" w:rsidRDefault="00AF032B" w:rsidP="00AF032B">
      <w:pPr>
        <w:keepNext/>
        <w:keepLines/>
        <w:rPr>
          <w:b/>
          <w:sz w:val="22"/>
        </w:rPr>
      </w:pPr>
    </w:p>
    <w:p w14:paraId="264CE530" w14:textId="77777777" w:rsidR="0058239C" w:rsidRDefault="0058239C">
      <w:pPr>
        <w:pStyle w:val="Heading1"/>
      </w:pPr>
      <w:r>
        <w:br w:type="page"/>
      </w:r>
      <w:r>
        <w:lastRenderedPageBreak/>
        <w:t>Introduction</w:t>
      </w:r>
    </w:p>
    <w:p w14:paraId="6F012B1E" w14:textId="77777777" w:rsidR="0058239C" w:rsidRDefault="0058239C">
      <w:pPr>
        <w:pStyle w:val="Heading2"/>
        <w:keepLines/>
        <w:ind w:hanging="792"/>
      </w:pPr>
      <w:r>
        <w:t>Scope</w:t>
      </w:r>
    </w:p>
    <w:p w14:paraId="1ADFFF15" w14:textId="36947087" w:rsidR="0058239C" w:rsidRDefault="0058239C">
      <w:pPr>
        <w:pStyle w:val="Heading3"/>
        <w:keepLines/>
        <w:tabs>
          <w:tab w:val="clear" w:pos="0"/>
          <w:tab w:val="num" w:pos="709"/>
        </w:tabs>
        <w:ind w:left="709" w:hanging="709"/>
      </w:pPr>
      <w:r>
        <w:t xml:space="preserve">This procedure describes the arrangements and process across the </w:t>
      </w:r>
      <w:r w:rsidR="00C26DB3" w:rsidRPr="00C26DB3">
        <w:t>interfaces between The Company, as defined in the STC and meaning the licence holder with system operator responsibilities, and the TOs</w:t>
      </w:r>
      <w:r>
        <w:t xml:space="preserve"> to facilitate User Tests and is complementary to the User compliance Test requirements specified under the Grid Code.</w:t>
      </w:r>
    </w:p>
    <w:p w14:paraId="1E4992BC" w14:textId="77777777" w:rsidR="0058239C" w:rsidRDefault="0058239C">
      <w:pPr>
        <w:pStyle w:val="Heading3"/>
        <w:keepLines/>
        <w:tabs>
          <w:tab w:val="clear" w:pos="0"/>
          <w:tab w:val="num" w:pos="709"/>
        </w:tabs>
        <w:ind w:left="709" w:hanging="709"/>
      </w:pPr>
      <w:r>
        <w:t xml:space="preserve">User Tests carried out under this procedure may involve Plant and Apparatus forming part of the </w:t>
      </w:r>
      <w:r w:rsidR="00F86ED1">
        <w:t>N</w:t>
      </w:r>
      <w:r w:rsidR="0001361F">
        <w:t>ational Electricity</w:t>
      </w:r>
      <w:r>
        <w:t xml:space="preserve"> Transmission System or make use of TO resources or be of interest to the TO as part of the operation of their assets.   </w:t>
      </w:r>
    </w:p>
    <w:p w14:paraId="078F026E" w14:textId="71E48EEA" w:rsidR="0058239C" w:rsidRPr="00F42D3F" w:rsidRDefault="0058239C">
      <w:pPr>
        <w:pStyle w:val="Heading3"/>
        <w:tabs>
          <w:tab w:val="clear" w:pos="0"/>
          <w:tab w:val="num" w:pos="709"/>
        </w:tabs>
        <w:ind w:left="709" w:hanging="709"/>
      </w:pPr>
      <w:r>
        <w:t xml:space="preserve">A proposal for a User Test may be made by either </w:t>
      </w:r>
      <w:r w:rsidR="00087189">
        <w:t>The Company</w:t>
      </w:r>
      <w:r>
        <w:t xml:space="preserve"> or </w:t>
      </w:r>
      <w:r w:rsidRPr="00F42D3F">
        <w:t xml:space="preserve">a User. If a TO identifies a need for a User Test, the TO shall request that </w:t>
      </w:r>
      <w:r w:rsidR="00087189">
        <w:t>The Company</w:t>
      </w:r>
      <w:r w:rsidRPr="00F42D3F">
        <w:t xml:space="preserve"> proposes such a Test on its behalf. </w:t>
      </w:r>
    </w:p>
    <w:p w14:paraId="145CD80E" w14:textId="77777777" w:rsidR="0058239C" w:rsidRDefault="0058239C">
      <w:pPr>
        <w:pStyle w:val="Heading3"/>
      </w:pPr>
      <w:r>
        <w:t xml:space="preserve">This procedure covers Tests of: </w:t>
      </w:r>
    </w:p>
    <w:p w14:paraId="48D95D5D" w14:textId="77777777" w:rsidR="0058239C" w:rsidRDefault="0058239C" w:rsidP="0058239C">
      <w:pPr>
        <w:pStyle w:val="Heading4"/>
        <w:numPr>
          <w:ilvl w:val="0"/>
          <w:numId w:val="14"/>
        </w:numPr>
        <w:tabs>
          <w:tab w:val="clear" w:pos="360"/>
          <w:tab w:val="num" w:pos="1069"/>
        </w:tabs>
        <w:ind w:left="1069"/>
      </w:pPr>
      <w:r>
        <w:t xml:space="preserve">User Plant and Apparatus returning to service following maintenance or overhaul that requires Tests as part of or following </w:t>
      </w:r>
      <w:proofErr w:type="gramStart"/>
      <w:r>
        <w:t>energisation;</w:t>
      </w:r>
      <w:proofErr w:type="gramEnd"/>
      <w:r>
        <w:t xml:space="preserve"> </w:t>
      </w:r>
    </w:p>
    <w:p w14:paraId="55DF8F2D" w14:textId="77777777" w:rsidR="0058239C" w:rsidRDefault="0058239C" w:rsidP="0058239C">
      <w:pPr>
        <w:pStyle w:val="Heading4"/>
        <w:numPr>
          <w:ilvl w:val="0"/>
          <w:numId w:val="15"/>
        </w:numPr>
        <w:tabs>
          <w:tab w:val="clear" w:pos="360"/>
          <w:tab w:val="num" w:pos="1069"/>
        </w:tabs>
        <w:ind w:left="1069"/>
      </w:pPr>
      <w:r>
        <w:t xml:space="preserve">User Plant and Apparatus requiring compliance or monitoring Tests that are not required to be carried out under STCP 19-3: Operational </w:t>
      </w:r>
      <w:proofErr w:type="gramStart"/>
      <w:r>
        <w:t>Notification  and</w:t>
      </w:r>
      <w:proofErr w:type="gramEnd"/>
      <w:r>
        <w:t xml:space="preserve"> Compliance Tests or STCP 19-4: Commissioning / </w:t>
      </w:r>
      <w:proofErr w:type="gramStart"/>
      <w:r>
        <w:t>Decommissioning;</w:t>
      </w:r>
      <w:proofErr w:type="gramEnd"/>
    </w:p>
    <w:p w14:paraId="7C849BBE" w14:textId="684B9573" w:rsidR="0058239C" w:rsidRDefault="0058239C" w:rsidP="0058239C">
      <w:pPr>
        <w:pStyle w:val="Heading4"/>
        <w:numPr>
          <w:ilvl w:val="0"/>
          <w:numId w:val="14"/>
        </w:numPr>
        <w:tabs>
          <w:tab w:val="clear" w:pos="360"/>
          <w:tab w:val="num" w:pos="1069"/>
        </w:tabs>
        <w:ind w:left="1069"/>
      </w:pPr>
      <w:r>
        <w:t xml:space="preserve">Any other Tests proposed by a User or </w:t>
      </w:r>
      <w:r w:rsidR="00087189">
        <w:t>The Company</w:t>
      </w:r>
      <w:r>
        <w:t xml:space="preserve"> to confirm the satisfactory performance of the User Plant and Apparatus.</w:t>
      </w:r>
    </w:p>
    <w:p w14:paraId="0657C588" w14:textId="36B15317" w:rsidR="0058239C" w:rsidRDefault="0058239C">
      <w:pPr>
        <w:pStyle w:val="Heading3"/>
        <w:tabs>
          <w:tab w:val="clear" w:pos="0"/>
          <w:tab w:val="num" w:pos="709"/>
        </w:tabs>
        <w:ind w:left="709" w:hanging="709"/>
      </w:pPr>
      <w:r>
        <w:t xml:space="preserve">This procedure describes the data exchange requirements between </w:t>
      </w:r>
      <w:r w:rsidR="00087189">
        <w:t>The Company</w:t>
      </w:r>
      <w:r>
        <w:t xml:space="preserve"> and the TOs to facilitate planning and implementation of User Tests. </w:t>
      </w:r>
    </w:p>
    <w:p w14:paraId="7041AF78" w14:textId="4BCD6BED" w:rsidR="0058239C" w:rsidRDefault="0058239C">
      <w:pPr>
        <w:pStyle w:val="Heading3"/>
        <w:keepLines/>
        <w:tabs>
          <w:tab w:val="clear" w:pos="0"/>
          <w:tab w:val="num" w:pos="709"/>
        </w:tabs>
        <w:ind w:left="709" w:hanging="709"/>
      </w:pPr>
      <w:r>
        <w:t xml:space="preserve">This procedure applies to </w:t>
      </w:r>
      <w:r w:rsidR="00087189">
        <w:t>The Company</w:t>
      </w:r>
      <w:r>
        <w:t xml:space="preserve"> and each TO and for the purposes of this process TO </w:t>
      </w:r>
      <w:proofErr w:type="gramStart"/>
      <w:r>
        <w:t>means;</w:t>
      </w:r>
      <w:proofErr w:type="gramEnd"/>
    </w:p>
    <w:p w14:paraId="22F59039" w14:textId="77777777" w:rsidR="00795997" w:rsidRDefault="00795997" w:rsidP="0058239C">
      <w:pPr>
        <w:pStyle w:val="Heading3"/>
        <w:keepLines/>
        <w:numPr>
          <w:ilvl w:val="0"/>
          <w:numId w:val="7"/>
        </w:numPr>
        <w:tabs>
          <w:tab w:val="clear" w:pos="360"/>
          <w:tab w:val="num" w:pos="1069"/>
        </w:tabs>
        <w:ind w:left="1069"/>
      </w:pPr>
      <w:proofErr w:type="gramStart"/>
      <w:r>
        <w:t>NGE</w:t>
      </w:r>
      <w:r w:rsidR="006A5B96">
        <w:t>T</w:t>
      </w:r>
      <w:r>
        <w:t>;</w:t>
      </w:r>
      <w:proofErr w:type="gramEnd"/>
    </w:p>
    <w:p w14:paraId="41AA9779" w14:textId="77777777" w:rsidR="0058239C" w:rsidRDefault="0058239C" w:rsidP="0058239C">
      <w:pPr>
        <w:pStyle w:val="Heading3"/>
        <w:keepLines/>
        <w:numPr>
          <w:ilvl w:val="0"/>
          <w:numId w:val="7"/>
        </w:numPr>
        <w:tabs>
          <w:tab w:val="clear" w:pos="360"/>
          <w:tab w:val="num" w:pos="1069"/>
        </w:tabs>
        <w:ind w:left="1069"/>
      </w:pPr>
      <w:proofErr w:type="gramStart"/>
      <w:r>
        <w:t>SPT;</w:t>
      </w:r>
      <w:proofErr w:type="gramEnd"/>
      <w:r>
        <w:t xml:space="preserve"> </w:t>
      </w:r>
    </w:p>
    <w:p w14:paraId="4881E2B6" w14:textId="0E6985D9" w:rsidR="00913080" w:rsidRDefault="0058239C" w:rsidP="0058239C">
      <w:pPr>
        <w:pStyle w:val="Heading3"/>
        <w:keepLines/>
        <w:numPr>
          <w:ilvl w:val="0"/>
          <w:numId w:val="8"/>
        </w:numPr>
        <w:tabs>
          <w:tab w:val="clear" w:pos="360"/>
          <w:tab w:val="num" w:pos="1069"/>
        </w:tabs>
        <w:ind w:left="1069"/>
      </w:pPr>
      <w:r>
        <w:t>SHETL</w:t>
      </w:r>
      <w:r w:rsidR="00913080">
        <w:t xml:space="preserve">; </w:t>
      </w:r>
      <w:del w:id="1" w:author="Steve Baker [NESO]" w:date="2025-10-15T17:56:00Z" w16du:dateUtc="2025-10-15T16:56:00Z">
        <w:r w:rsidR="00913080" w:rsidDel="005150D2">
          <w:delText>and</w:delText>
        </w:r>
      </w:del>
    </w:p>
    <w:p w14:paraId="39E32D38" w14:textId="7A217442" w:rsidR="00913080" w:rsidRDefault="00913080" w:rsidP="0058239C">
      <w:pPr>
        <w:pStyle w:val="Heading3"/>
        <w:keepLines/>
        <w:numPr>
          <w:ilvl w:val="0"/>
          <w:numId w:val="8"/>
        </w:numPr>
        <w:tabs>
          <w:tab w:val="clear" w:pos="360"/>
          <w:tab w:val="num" w:pos="1069"/>
        </w:tabs>
        <w:ind w:left="1069"/>
        <w:rPr>
          <w:ins w:id="2" w:author="Steve Baker [NESO]" w:date="2025-10-15T17:55:00Z" w16du:dateUtc="2025-10-15T16:55:00Z"/>
        </w:rPr>
      </w:pPr>
      <w:r>
        <w:t xml:space="preserve">All Offshore Transmission Licence holders as appointed by </w:t>
      </w:r>
      <w:del w:id="3" w:author="Steve Baker [NESO]" w:date="2025-10-15T17:56:00Z" w16du:dateUtc="2025-10-15T16:56:00Z">
        <w:r w:rsidDel="005150D2">
          <w:delText>OFGEM</w:delText>
        </w:r>
      </w:del>
      <w:ins w:id="4" w:author="Steve Baker [NESO]" w:date="2025-10-15T17:56:00Z" w16du:dateUtc="2025-10-15T16:56:00Z">
        <w:r w:rsidR="005150D2">
          <w:t>Ofgem; and</w:t>
        </w:r>
      </w:ins>
    </w:p>
    <w:p w14:paraId="0318FEBD" w14:textId="71A1A495" w:rsidR="005150D2" w:rsidRPr="005150D2" w:rsidRDefault="005150D2" w:rsidP="005150D2">
      <w:pPr>
        <w:pStyle w:val="Heading3"/>
        <w:keepLines/>
        <w:numPr>
          <w:ilvl w:val="0"/>
          <w:numId w:val="8"/>
        </w:numPr>
        <w:tabs>
          <w:tab w:val="clear" w:pos="360"/>
          <w:tab w:val="num" w:pos="1069"/>
        </w:tabs>
        <w:ind w:left="1069"/>
      </w:pPr>
      <w:ins w:id="5" w:author="Steve Baker [NESO]" w:date="2025-10-15T17:55:00Z" w16du:dateUtc="2025-10-15T16:55:00Z">
        <w:r>
          <w:t xml:space="preserve">All </w:t>
        </w:r>
      </w:ins>
      <w:ins w:id="6" w:author="Steve Baker [NESO]" w:date="2025-10-15T17:56:00Z" w16du:dateUtc="2025-10-15T16:56:00Z">
        <w:r>
          <w:t>Competitively Appointed</w:t>
        </w:r>
      </w:ins>
      <w:ins w:id="7" w:author="Steve Baker [NESO]" w:date="2025-10-15T17:55:00Z" w16du:dateUtc="2025-10-15T16:55:00Z">
        <w:r>
          <w:t xml:space="preserve"> Transmission Licence holders as appointed by </w:t>
        </w:r>
      </w:ins>
      <w:ins w:id="8" w:author="Steve Baker [NESO]" w:date="2025-10-15T17:56:00Z" w16du:dateUtc="2025-10-15T16:56:00Z">
        <w:r>
          <w:t>Ofgem.</w:t>
        </w:r>
      </w:ins>
    </w:p>
    <w:p w14:paraId="5B4A93A9" w14:textId="77777777" w:rsidR="0058239C" w:rsidRDefault="00913080" w:rsidP="0070630B">
      <w:pPr>
        <w:pStyle w:val="Heading3"/>
        <w:keepLines/>
        <w:numPr>
          <w:ilvl w:val="0"/>
          <w:numId w:val="0"/>
        </w:numPr>
        <w:ind w:left="709" w:hanging="709"/>
      </w:pPr>
      <w:proofErr w:type="gramStart"/>
      <w:r w:rsidRPr="00093D09">
        <w:t>In the event that</w:t>
      </w:r>
      <w:proofErr w:type="gramEnd"/>
      <w:r w:rsidRPr="00093D09">
        <w:t xml:space="preserve"> specific conditions or exceptions are made in the document relating to an Onshore TO or Offshore TO these will be prefixed appropriately</w:t>
      </w:r>
      <w:r w:rsidR="0058239C">
        <w:t>.</w:t>
      </w:r>
    </w:p>
    <w:p w14:paraId="570F9DD3" w14:textId="77777777" w:rsidR="0058239C" w:rsidRDefault="0058239C">
      <w:pPr>
        <w:pStyle w:val="Heading2"/>
        <w:keepLines/>
      </w:pPr>
      <w:r>
        <w:t>Objectives</w:t>
      </w:r>
      <w:r>
        <w:tab/>
      </w:r>
    </w:p>
    <w:p w14:paraId="0D2682EB" w14:textId="77777777" w:rsidR="0058239C" w:rsidRDefault="0058239C">
      <w:pPr>
        <w:pStyle w:val="Heading3"/>
        <w:keepLines/>
      </w:pPr>
      <w:r>
        <w:t>This process specifies the following:</w:t>
      </w:r>
    </w:p>
    <w:p w14:paraId="19792DFE" w14:textId="22B24362" w:rsidR="0058239C" w:rsidRDefault="0058239C" w:rsidP="0058239C">
      <w:pPr>
        <w:pStyle w:val="Heading3"/>
        <w:keepLines/>
        <w:numPr>
          <w:ilvl w:val="0"/>
          <w:numId w:val="6"/>
        </w:numPr>
        <w:tabs>
          <w:tab w:val="clear" w:pos="360"/>
          <w:tab w:val="num" w:pos="1069"/>
        </w:tabs>
        <w:ind w:left="1069"/>
      </w:pPr>
      <w:r>
        <w:t xml:space="preserve">the responsibilities of </w:t>
      </w:r>
      <w:r w:rsidR="00087189">
        <w:t>The Company</w:t>
      </w:r>
      <w:r>
        <w:t xml:space="preserve"> and the TO in relation to User </w:t>
      </w:r>
      <w:proofErr w:type="gramStart"/>
      <w:r>
        <w:t>Tests;</w:t>
      </w:r>
      <w:proofErr w:type="gramEnd"/>
      <w:r>
        <w:t xml:space="preserve"> </w:t>
      </w:r>
    </w:p>
    <w:p w14:paraId="58E61ABA" w14:textId="5D7B27E8" w:rsidR="0058239C" w:rsidRDefault="0058239C" w:rsidP="0058239C">
      <w:pPr>
        <w:pStyle w:val="Heading3"/>
        <w:keepLines/>
        <w:numPr>
          <w:ilvl w:val="0"/>
          <w:numId w:val="6"/>
        </w:numPr>
        <w:tabs>
          <w:tab w:val="clear" w:pos="360"/>
          <w:tab w:val="num" w:pos="1069"/>
        </w:tabs>
        <w:ind w:left="1069"/>
      </w:pPr>
      <w:r>
        <w:t xml:space="preserve">the requirements for exchange of information across </w:t>
      </w:r>
      <w:r w:rsidR="00087189">
        <w:t>The Company</w:t>
      </w:r>
      <w:r w:rsidR="00750D70">
        <w:t xml:space="preserve"> </w:t>
      </w:r>
      <w:r>
        <w:t>/</w:t>
      </w:r>
      <w:r w:rsidR="00750D70">
        <w:t xml:space="preserve"> </w:t>
      </w:r>
      <w:r>
        <w:t xml:space="preserve">TO interface; and </w:t>
      </w:r>
    </w:p>
    <w:p w14:paraId="0E9C26EB" w14:textId="7A64F85E" w:rsidR="0058239C" w:rsidRDefault="0058239C" w:rsidP="0058239C">
      <w:pPr>
        <w:pStyle w:val="Heading3"/>
        <w:keepLines/>
        <w:numPr>
          <w:ilvl w:val="0"/>
          <w:numId w:val="6"/>
        </w:numPr>
        <w:tabs>
          <w:tab w:val="clear" w:pos="360"/>
          <w:tab w:val="num" w:pos="1069"/>
        </w:tabs>
        <w:ind w:left="1069"/>
      </w:pPr>
      <w:r>
        <w:t xml:space="preserve">the means of communication to be used across </w:t>
      </w:r>
      <w:r w:rsidR="00087189">
        <w:t>The Company</w:t>
      </w:r>
      <w:r>
        <w:t xml:space="preserve"> / TO interface.</w:t>
      </w:r>
    </w:p>
    <w:p w14:paraId="178DB494" w14:textId="77777777" w:rsidR="0058239C" w:rsidRDefault="0058239C">
      <w:pPr>
        <w:pStyle w:val="Heading3"/>
        <w:keepLines/>
        <w:tabs>
          <w:tab w:val="clear" w:pos="0"/>
          <w:tab w:val="num" w:pos="709"/>
        </w:tabs>
        <w:ind w:left="709" w:hanging="709"/>
      </w:pPr>
      <w:r>
        <w:t xml:space="preserve">This procedure is designed to enable Parties to discharge their responsibilities under the STC and to ensure that responsibilities are clear. </w:t>
      </w:r>
    </w:p>
    <w:p w14:paraId="325555E0" w14:textId="77777777" w:rsidR="0058239C" w:rsidRDefault="0058239C">
      <w:pPr>
        <w:keepNext/>
        <w:keepLines/>
        <w:rPr>
          <w:rFonts w:ascii="Arial" w:hAnsi="Arial"/>
          <w:sz w:val="22"/>
        </w:rPr>
      </w:pPr>
    </w:p>
    <w:p w14:paraId="0ECC507D" w14:textId="77777777" w:rsidR="0058239C" w:rsidRDefault="0058239C">
      <w:pPr>
        <w:pStyle w:val="Heading1"/>
      </w:pPr>
      <w:r>
        <w:t>Key Definitions</w:t>
      </w:r>
    </w:p>
    <w:p w14:paraId="4F388448" w14:textId="77777777" w:rsidR="0058239C" w:rsidRDefault="0058239C">
      <w:pPr>
        <w:pStyle w:val="Heading2"/>
        <w:keepLines/>
      </w:pPr>
      <w:r>
        <w:t>For the purposes of STCP08-4:</w:t>
      </w:r>
    </w:p>
    <w:p w14:paraId="463792D3" w14:textId="77777777" w:rsidR="0058239C" w:rsidRDefault="0058239C">
      <w:pPr>
        <w:pStyle w:val="Heading3"/>
        <w:keepLines/>
        <w:tabs>
          <w:tab w:val="clear" w:pos="0"/>
          <w:tab w:val="num" w:pos="709"/>
        </w:tabs>
        <w:ind w:left="709" w:hanging="709"/>
      </w:pPr>
      <w:r w:rsidRPr="00E90C9A">
        <w:rPr>
          <w:b/>
          <w:bCs/>
        </w:rPr>
        <w:t>Operational Effect</w:t>
      </w:r>
      <w:r w:rsidRPr="00E90C9A">
        <w:t xml:space="preserve"> is as defined in the Grid Code as at the Code Effective Date and for purposes of this STCP only, not as defined in the STC</w:t>
      </w:r>
      <w:r>
        <w:t>.</w:t>
      </w:r>
    </w:p>
    <w:p w14:paraId="5D088C3B" w14:textId="0E991926" w:rsidR="0058239C" w:rsidRDefault="0058239C">
      <w:pPr>
        <w:pStyle w:val="Heading3"/>
        <w:keepLines/>
      </w:pPr>
      <w:r>
        <w:rPr>
          <w:b/>
        </w:rPr>
        <w:t>Tests Proposer</w:t>
      </w:r>
      <w:r>
        <w:t xml:space="preserve"> means either </w:t>
      </w:r>
      <w:r w:rsidR="00087189">
        <w:t>The Company</w:t>
      </w:r>
      <w:r>
        <w:t xml:space="preserve"> or a </w:t>
      </w:r>
      <w:proofErr w:type="gramStart"/>
      <w:r>
        <w:t>User .</w:t>
      </w:r>
      <w:proofErr w:type="gramEnd"/>
    </w:p>
    <w:p w14:paraId="2BF89CA2" w14:textId="77777777" w:rsidR="0058239C" w:rsidRDefault="0058239C">
      <w:pPr>
        <w:pStyle w:val="Heading3"/>
        <w:keepLines/>
        <w:tabs>
          <w:tab w:val="clear" w:pos="0"/>
          <w:tab w:val="left" w:pos="709"/>
        </w:tabs>
        <w:ind w:left="709" w:hanging="709"/>
      </w:pPr>
      <w:r>
        <w:rPr>
          <w:b/>
        </w:rPr>
        <w:t xml:space="preserve">Tests Proposal </w:t>
      </w:r>
      <w:r>
        <w:t>means an outline provided in writing of the actions proposed to be carried out as part of an investigation into some aspect of the User Plant and Apparatus or network.</w:t>
      </w:r>
    </w:p>
    <w:p w14:paraId="7B9DCD96" w14:textId="77777777" w:rsidR="0058239C" w:rsidRDefault="0058239C">
      <w:pPr>
        <w:pStyle w:val="Heading3"/>
        <w:tabs>
          <w:tab w:val="clear" w:pos="0"/>
          <w:tab w:val="num" w:pos="709"/>
        </w:tabs>
        <w:ind w:left="709" w:hanging="709"/>
      </w:pPr>
      <w:r>
        <w:rPr>
          <w:b/>
        </w:rPr>
        <w:lastRenderedPageBreak/>
        <w:t>Tests Programme</w:t>
      </w:r>
      <w:r>
        <w:t xml:space="preserve"> means a detailed sequence of actions provided in writing to be carried out as part of an investigation into some aspect of the User Plant and Apparatus or network. </w:t>
      </w:r>
    </w:p>
    <w:p w14:paraId="6FE4F26B" w14:textId="226688F8" w:rsidR="0058239C" w:rsidRDefault="0058239C">
      <w:pPr>
        <w:pStyle w:val="Heading3"/>
        <w:tabs>
          <w:tab w:val="clear" w:pos="0"/>
          <w:tab w:val="num" w:pos="709"/>
        </w:tabs>
        <w:ind w:left="709" w:hanging="709"/>
      </w:pPr>
      <w:r>
        <w:rPr>
          <w:b/>
        </w:rPr>
        <w:t>User Test</w:t>
      </w:r>
      <w:r>
        <w:t xml:space="preserve"> means a test proposed by </w:t>
      </w:r>
      <w:r w:rsidR="00087189">
        <w:t>The Company</w:t>
      </w:r>
      <w:r>
        <w:t xml:space="preserve"> or a User on a User’s Plant or Apparatus.</w:t>
      </w:r>
    </w:p>
    <w:p w14:paraId="3D34E7AF" w14:textId="77777777" w:rsidR="0058239C" w:rsidRDefault="0058239C"/>
    <w:p w14:paraId="31A9054F" w14:textId="77777777" w:rsidR="0058239C" w:rsidRDefault="0058239C">
      <w:pPr>
        <w:pStyle w:val="Heading1"/>
        <w:keepLines/>
      </w:pPr>
      <w:r>
        <w:t>Process</w:t>
      </w:r>
    </w:p>
    <w:p w14:paraId="3C3D6E48" w14:textId="77777777" w:rsidR="0058239C" w:rsidRDefault="0058239C">
      <w:pPr>
        <w:pStyle w:val="Heading2"/>
        <w:keepLines/>
      </w:pPr>
      <w:r>
        <w:t>General</w:t>
      </w:r>
    </w:p>
    <w:p w14:paraId="1BBC9E0B" w14:textId="77777777" w:rsidR="0058239C" w:rsidRDefault="0058239C">
      <w:pPr>
        <w:pStyle w:val="Heading3"/>
        <w:tabs>
          <w:tab w:val="clear" w:pos="0"/>
          <w:tab w:val="num" w:pos="709"/>
        </w:tabs>
        <w:ind w:left="709" w:hanging="709"/>
      </w:pPr>
      <w:r>
        <w:t xml:space="preserve">All User Tests shall be planned to ensure all Plant and Apparatus remains within the applicable capability limits specified by the asset owner and carried out in such a manner that there is minimal impact on the </w:t>
      </w:r>
      <w:r w:rsidR="00F86ED1">
        <w:t>N</w:t>
      </w:r>
      <w:r w:rsidR="0001361F">
        <w:t xml:space="preserve">ational Electricity </w:t>
      </w:r>
      <w:r>
        <w:t xml:space="preserve">Transmission System. </w:t>
      </w:r>
    </w:p>
    <w:p w14:paraId="2E07D654" w14:textId="52A1547B" w:rsidR="0058239C" w:rsidRDefault="0058239C">
      <w:pPr>
        <w:pStyle w:val="Heading3"/>
        <w:tabs>
          <w:tab w:val="clear" w:pos="0"/>
          <w:tab w:val="num" w:pos="709"/>
        </w:tabs>
        <w:ind w:left="709" w:hanging="709"/>
      </w:pPr>
      <w:r>
        <w:t xml:space="preserve">As part of the User Tests Programme operation of some Plant and Apparatus may be temporarily transferred to a TO by formal agreement between </w:t>
      </w:r>
      <w:r w:rsidR="00087189">
        <w:t>The Company</w:t>
      </w:r>
      <w:r>
        <w:t xml:space="preserve"> and the TO, and that TO shall then become the point of contact for the operation of that Plant and Apparatus. </w:t>
      </w:r>
    </w:p>
    <w:p w14:paraId="7DB60F2E" w14:textId="7014D23D" w:rsidR="0058239C" w:rsidRDefault="00087189">
      <w:pPr>
        <w:pStyle w:val="Heading3"/>
        <w:tabs>
          <w:tab w:val="clear" w:pos="0"/>
          <w:tab w:val="num" w:pos="709"/>
        </w:tabs>
        <w:ind w:left="709" w:hanging="709"/>
      </w:pPr>
      <w:r>
        <w:t>The Company</w:t>
      </w:r>
      <w:r w:rsidR="0058239C">
        <w:t xml:space="preserve"> shall be responsible for operational liaison </w:t>
      </w:r>
      <w:proofErr w:type="gramStart"/>
      <w:r w:rsidR="0058239C">
        <w:t>in order to</w:t>
      </w:r>
      <w:proofErr w:type="gramEnd"/>
      <w:r w:rsidR="0058239C">
        <w:t xml:space="preserve"> obtain agreement with each affected TO or affected User for User Tests to proceed. Where </w:t>
      </w:r>
      <w:r>
        <w:t>The Company</w:t>
      </w:r>
      <w:r w:rsidR="0058239C">
        <w:t xml:space="preserve"> intend to transfer operation of Plant and Apparatus to a TO as part of the agreed Tests Programme, </w:t>
      </w:r>
      <w:r>
        <w:t>The Company</w:t>
      </w:r>
      <w:r w:rsidR="0058239C">
        <w:t xml:space="preserve"> shall inform each affected User and/or each affected TO. Prior to the transfer of operation </w:t>
      </w:r>
      <w:r>
        <w:t>The Company</w:t>
      </w:r>
      <w:r w:rsidR="0058239C">
        <w:t xml:space="preserve"> shall advise all affected parties. When </w:t>
      </w:r>
      <w:r>
        <w:t>The Company</w:t>
      </w:r>
      <w:r w:rsidR="0058239C">
        <w:t xml:space="preserve"> have given permission for a TO </w:t>
      </w:r>
      <w:proofErr w:type="spellStart"/>
      <w:r w:rsidR="0058239C">
        <w:t>to</w:t>
      </w:r>
      <w:proofErr w:type="spellEnd"/>
      <w:r w:rsidR="0058239C">
        <w:t xml:space="preserve"> act as a point of contact, </w:t>
      </w:r>
      <w:r>
        <w:t>The Company</w:t>
      </w:r>
      <w:r w:rsidR="0058239C">
        <w:t xml:space="preserve"> shall contact and advise each affected User that the TO has become the point of contact and that the Tests will commence shortly. </w:t>
      </w:r>
    </w:p>
    <w:p w14:paraId="4C716088" w14:textId="69D25C14" w:rsidR="0058239C" w:rsidRPr="00F42D3F" w:rsidRDefault="0058239C">
      <w:pPr>
        <w:pStyle w:val="Heading3"/>
        <w:tabs>
          <w:tab w:val="clear" w:pos="0"/>
          <w:tab w:val="num" w:pos="709"/>
        </w:tabs>
        <w:ind w:left="709" w:hanging="709"/>
      </w:pPr>
      <w:r>
        <w:t xml:space="preserve">The category of User Tests (either minor or major) will be agreed with the parties involved as part of operational liaison. Tests proposed by a User or involving User’s Plant or Apparatus will normally be considered as major Tests unless agreed otherwise by </w:t>
      </w:r>
      <w:r w:rsidR="00087189">
        <w:t>The Company</w:t>
      </w:r>
      <w:r>
        <w:t xml:space="preserve">. Major Tests are those Tests considered sufficiently complex by a party to require a Tests Programme to be submitted in accordance with Section 3.2. Tests considered to be minor </w:t>
      </w:r>
      <w:r w:rsidRPr="00F42D3F">
        <w:t>shall not require a Tests Programme.</w:t>
      </w:r>
    </w:p>
    <w:p w14:paraId="34910EF5" w14:textId="13A6DDCB" w:rsidR="0058239C" w:rsidRDefault="0058239C">
      <w:pPr>
        <w:pStyle w:val="Heading3"/>
        <w:tabs>
          <w:tab w:val="clear" w:pos="0"/>
          <w:tab w:val="num" w:pos="709"/>
        </w:tabs>
        <w:ind w:left="709" w:hanging="709"/>
      </w:pPr>
      <w:r w:rsidRPr="00F42D3F">
        <w:t xml:space="preserve">If a TO identifies a need for a User Test, the TO shall request that </w:t>
      </w:r>
      <w:r w:rsidR="00087189">
        <w:t>The Company</w:t>
      </w:r>
      <w:r w:rsidRPr="00F42D3F">
        <w:t xml:space="preserve"> proposes such a Test on its behalf. If </w:t>
      </w:r>
      <w:r w:rsidR="00087189">
        <w:t>The Company</w:t>
      </w:r>
      <w:r>
        <w:t xml:space="preserve"> receives such a request from a TO, </w:t>
      </w:r>
      <w:r w:rsidR="00087189">
        <w:t>The Company</w:t>
      </w:r>
      <w:r>
        <w:t xml:space="preserve"> shall propose a User Test as soon as reasonably practicable unless </w:t>
      </w:r>
      <w:r w:rsidR="00087189">
        <w:t>The Company</w:t>
      </w:r>
      <w:r>
        <w:t xml:space="preserve"> believes that the TO’s request is unreasonable in which case it will provide TO with its reasons in writing.</w:t>
      </w:r>
    </w:p>
    <w:p w14:paraId="3BF7A6C5" w14:textId="77777777" w:rsidR="0058239C" w:rsidRDefault="0058239C"/>
    <w:p w14:paraId="26C59E46" w14:textId="77777777" w:rsidR="0058239C" w:rsidRDefault="0058239C">
      <w:pPr>
        <w:pStyle w:val="Heading2"/>
        <w:keepLines/>
      </w:pPr>
      <w:r>
        <w:t>Tests Procedure Preparation</w:t>
      </w:r>
    </w:p>
    <w:p w14:paraId="06559A95" w14:textId="77777777" w:rsidR="0058239C" w:rsidRDefault="0058239C">
      <w:pPr>
        <w:keepNext/>
        <w:keepLines/>
        <w:rPr>
          <w:rFonts w:ascii="Arial" w:hAnsi="Arial"/>
          <w:b/>
          <w:sz w:val="22"/>
        </w:rPr>
      </w:pPr>
    </w:p>
    <w:p w14:paraId="1D17ED9E" w14:textId="77777777" w:rsidR="0058239C" w:rsidRDefault="0058239C">
      <w:pPr>
        <w:keepNext/>
        <w:keepLines/>
        <w:rPr>
          <w:rFonts w:ascii="Arial" w:hAnsi="Arial"/>
          <w:b/>
          <w:sz w:val="22"/>
        </w:rPr>
      </w:pPr>
      <w:r>
        <w:rPr>
          <w:rFonts w:ascii="Arial" w:hAnsi="Arial"/>
          <w:b/>
          <w:sz w:val="22"/>
        </w:rPr>
        <w:t>Tests Proposal</w:t>
      </w:r>
    </w:p>
    <w:p w14:paraId="3A0395AC" w14:textId="77777777" w:rsidR="0058239C" w:rsidRDefault="0058239C">
      <w:pPr>
        <w:keepNext/>
        <w:keepLines/>
        <w:rPr>
          <w:rFonts w:ascii="Arial" w:hAnsi="Arial"/>
          <w:b/>
          <w:sz w:val="22"/>
        </w:rPr>
      </w:pPr>
    </w:p>
    <w:p w14:paraId="3691C811" w14:textId="03977F4E" w:rsidR="0058239C" w:rsidRDefault="00087189">
      <w:pPr>
        <w:pStyle w:val="Heading3"/>
        <w:keepLines/>
        <w:tabs>
          <w:tab w:val="clear" w:pos="0"/>
          <w:tab w:val="num" w:pos="709"/>
        </w:tabs>
        <w:ind w:left="709" w:hanging="709"/>
      </w:pPr>
      <w:r>
        <w:t>The Company</w:t>
      </w:r>
      <w:r w:rsidR="0058239C">
        <w:t xml:space="preserve"> or a User may propose User Tests. </w:t>
      </w:r>
    </w:p>
    <w:p w14:paraId="11B51330" w14:textId="77777777" w:rsidR="0058239C" w:rsidRDefault="0058239C"/>
    <w:p w14:paraId="6AADD833" w14:textId="3C5A4B2B" w:rsidR="0058239C" w:rsidRDefault="0058239C">
      <w:pPr>
        <w:pStyle w:val="Heading4"/>
        <w:tabs>
          <w:tab w:val="clear" w:pos="0"/>
          <w:tab w:val="num" w:pos="709"/>
        </w:tabs>
        <w:ind w:left="709" w:hanging="709"/>
      </w:pPr>
      <w:r>
        <w:t xml:space="preserve">If </w:t>
      </w:r>
      <w:r w:rsidR="00087189">
        <w:t>The Company</w:t>
      </w:r>
      <w:r>
        <w:t xml:space="preserve"> receives a proposal for User Tests from a User, </w:t>
      </w:r>
      <w:r w:rsidR="00087189">
        <w:t>The Company</w:t>
      </w:r>
      <w:r>
        <w:t xml:space="preserve"> shall procure that the User provides to </w:t>
      </w:r>
      <w:r w:rsidR="00087189">
        <w:t>The Company</w:t>
      </w:r>
      <w:r>
        <w:t xml:space="preserve">, as soon as reasonably </w:t>
      </w:r>
      <w:proofErr w:type="gramStart"/>
      <w:r>
        <w:t>practicable;</w:t>
      </w:r>
      <w:proofErr w:type="gramEnd"/>
    </w:p>
    <w:p w14:paraId="2A4C0C79" w14:textId="77777777" w:rsidR="0058239C" w:rsidRDefault="0058239C" w:rsidP="0058239C">
      <w:pPr>
        <w:pStyle w:val="Heading4"/>
        <w:numPr>
          <w:ilvl w:val="0"/>
          <w:numId w:val="9"/>
        </w:numPr>
        <w:tabs>
          <w:tab w:val="clear" w:pos="360"/>
          <w:tab w:val="num" w:pos="1080"/>
          <w:tab w:val="num" w:pos="1418"/>
        </w:tabs>
        <w:ind w:left="1418" w:hanging="709"/>
      </w:pPr>
      <w:r>
        <w:t xml:space="preserve">a Tests Proposal; and  </w:t>
      </w:r>
    </w:p>
    <w:p w14:paraId="42873FAB" w14:textId="77777777" w:rsidR="0058239C" w:rsidRDefault="0058239C" w:rsidP="0058239C">
      <w:pPr>
        <w:pStyle w:val="Heading3"/>
        <w:numPr>
          <w:ilvl w:val="0"/>
          <w:numId w:val="16"/>
        </w:numPr>
        <w:tabs>
          <w:tab w:val="clear" w:pos="360"/>
          <w:tab w:val="num" w:pos="1069"/>
          <w:tab w:val="num" w:pos="1418"/>
        </w:tabs>
        <w:ind w:left="1418" w:hanging="709"/>
      </w:pPr>
      <w:r>
        <w:t xml:space="preserve">any updates required to the Tests Proposal </w:t>
      </w:r>
      <w:proofErr w:type="gramStart"/>
      <w:r>
        <w:t>as a result of</w:t>
      </w:r>
      <w:proofErr w:type="gramEnd"/>
      <w:r>
        <w:t xml:space="preserve"> agreed changes. </w:t>
      </w:r>
    </w:p>
    <w:p w14:paraId="59A2686C" w14:textId="4BD7CCF5" w:rsidR="0058239C" w:rsidRDefault="0058239C">
      <w:pPr>
        <w:pStyle w:val="Heading3"/>
        <w:numPr>
          <w:ilvl w:val="0"/>
          <w:numId w:val="0"/>
        </w:numPr>
        <w:tabs>
          <w:tab w:val="num" w:pos="709"/>
        </w:tabs>
        <w:ind w:left="709" w:hanging="709"/>
      </w:pPr>
      <w:r>
        <w:tab/>
        <w:t>Where</w:t>
      </w:r>
      <w:r w:rsidR="00750D70">
        <w:t>ver</w:t>
      </w:r>
      <w:r>
        <w:t xml:space="preserve"> practicable, </w:t>
      </w:r>
      <w:r w:rsidR="00087189">
        <w:t>The Company</w:t>
      </w:r>
      <w:r>
        <w:t xml:space="preserve"> shall request that the Tests Proposal shall be submitted to </w:t>
      </w:r>
      <w:r w:rsidR="00087189">
        <w:t>The Company</w:t>
      </w:r>
      <w:r>
        <w:t xml:space="preserve"> a minimum of 13 weeks prior to the date of the Tests</w:t>
      </w:r>
      <w:r w:rsidR="00750D70">
        <w:t xml:space="preserve"> but as soon as practicable in all circumstances</w:t>
      </w:r>
      <w:r>
        <w:t>.</w:t>
      </w:r>
    </w:p>
    <w:p w14:paraId="468CE741" w14:textId="77777777" w:rsidR="0058239C" w:rsidRDefault="0058239C"/>
    <w:p w14:paraId="2690714C" w14:textId="3F55B5C9" w:rsidR="001B33D0" w:rsidRDefault="0058239C">
      <w:pPr>
        <w:pStyle w:val="Heading4"/>
        <w:tabs>
          <w:tab w:val="clear" w:pos="0"/>
          <w:tab w:val="num" w:pos="709"/>
        </w:tabs>
        <w:ind w:left="709" w:hanging="709"/>
      </w:pPr>
      <w:r>
        <w:t xml:space="preserve">If the Tests Proposer is </w:t>
      </w:r>
      <w:r w:rsidR="00087189">
        <w:t>The Company</w:t>
      </w:r>
      <w:r>
        <w:t xml:space="preserve">, </w:t>
      </w:r>
      <w:r w:rsidR="00087189">
        <w:t>The Company</w:t>
      </w:r>
      <w:r>
        <w:t xml:space="preserve"> shall prepare a Tests Proposal and be responsible for change control of the Tests Proposal, providing any updates required to the Tests Proposal as soon as reasonably practicable. Where practicable, </w:t>
      </w:r>
      <w:r w:rsidR="00087189">
        <w:t>The Company</w:t>
      </w:r>
      <w:r>
        <w:t xml:space="preserve"> shall prepare the Tests a minimum of 13 weeks prior to the date of the Tests</w:t>
      </w:r>
      <w:r w:rsidR="00750D70" w:rsidRPr="00750D70">
        <w:t xml:space="preserve"> </w:t>
      </w:r>
      <w:r w:rsidR="00750D70">
        <w:t>but as soon as practicable in all circumstances</w:t>
      </w:r>
      <w:r w:rsidR="001B33D0">
        <w:t>.</w:t>
      </w:r>
    </w:p>
    <w:p w14:paraId="0E572B6E" w14:textId="77777777" w:rsidR="001B33D0" w:rsidRPr="001B33D0" w:rsidRDefault="001B33D0" w:rsidP="0070630B"/>
    <w:p w14:paraId="4129E4FE" w14:textId="658EC9B7" w:rsidR="0058239C" w:rsidRDefault="001B33D0">
      <w:pPr>
        <w:pStyle w:val="Heading4"/>
        <w:tabs>
          <w:tab w:val="clear" w:pos="0"/>
          <w:tab w:val="num" w:pos="709"/>
        </w:tabs>
        <w:ind w:left="709" w:hanging="709"/>
      </w:pPr>
      <w:r>
        <w:lastRenderedPageBreak/>
        <w:t xml:space="preserve">Tests agreed and proposed by </w:t>
      </w:r>
      <w:r w:rsidR="00087189">
        <w:t>The Company</w:t>
      </w:r>
      <w:r>
        <w:t xml:space="preserve"> on behalf of a TO shall be treated as a Tests proposal by </w:t>
      </w:r>
      <w:r w:rsidR="00087189">
        <w:t>The Company</w:t>
      </w:r>
      <w:r w:rsidR="0058239C">
        <w:t>.</w:t>
      </w:r>
    </w:p>
    <w:p w14:paraId="7F42A96E" w14:textId="77777777" w:rsidR="001B33D0" w:rsidRDefault="001B33D0" w:rsidP="0070630B"/>
    <w:p w14:paraId="3B6AD3E7" w14:textId="77777777" w:rsidR="001B33D0" w:rsidRPr="001B33D0" w:rsidRDefault="001B33D0" w:rsidP="0070630B"/>
    <w:p w14:paraId="0C5010F9" w14:textId="77777777" w:rsidR="0058239C" w:rsidRDefault="0058239C"/>
    <w:p w14:paraId="76A7E1F1" w14:textId="12ECCB76" w:rsidR="0058239C" w:rsidRDefault="0058239C">
      <w:pPr>
        <w:pStyle w:val="Heading3"/>
      </w:pPr>
      <w:r>
        <w:t xml:space="preserve">Irrespective of whether the Test Proposer is </w:t>
      </w:r>
      <w:r w:rsidR="00087189">
        <w:t>The Company</w:t>
      </w:r>
      <w:r>
        <w:t xml:space="preserve"> or a User, </w:t>
      </w:r>
      <w:r w:rsidR="00087189">
        <w:t>The Company</w:t>
      </w:r>
      <w:r>
        <w:t xml:space="preserve"> shall:</w:t>
      </w:r>
    </w:p>
    <w:p w14:paraId="2193D150" w14:textId="77777777" w:rsidR="0058239C" w:rsidRDefault="0058239C"/>
    <w:p w14:paraId="3ED1C028" w14:textId="21463593" w:rsidR="0058239C" w:rsidRDefault="0058239C" w:rsidP="0058239C">
      <w:pPr>
        <w:pStyle w:val="Heading3"/>
        <w:keepLines/>
        <w:numPr>
          <w:ilvl w:val="0"/>
          <w:numId w:val="12"/>
        </w:numPr>
        <w:tabs>
          <w:tab w:val="clear" w:pos="360"/>
          <w:tab w:val="num" w:pos="1069"/>
        </w:tabs>
        <w:ind w:left="1069"/>
      </w:pPr>
      <w:r>
        <w:t xml:space="preserve">provide a copy of the Tests Proposal to each affected TO and/ or affected User as soon as reasonably practicable in accordance with this procedure. </w:t>
      </w:r>
      <w:r w:rsidR="00087189">
        <w:t>The Company</w:t>
      </w:r>
      <w:r>
        <w:t xml:space="preserve"> shall use reasonable endeavours to ensure sufficient detail is included in the Tests Proposal to allow each party to assess the impact of the Tests </w:t>
      </w:r>
      <w:proofErr w:type="gramStart"/>
      <w:r>
        <w:t>Proposal;</w:t>
      </w:r>
      <w:proofErr w:type="gramEnd"/>
    </w:p>
    <w:p w14:paraId="0FC58D0F" w14:textId="77777777" w:rsidR="0058239C" w:rsidRDefault="0058239C"/>
    <w:p w14:paraId="28C139B7" w14:textId="77777777" w:rsidR="0058239C" w:rsidRDefault="0058239C" w:rsidP="0058239C">
      <w:pPr>
        <w:pStyle w:val="Heading3"/>
        <w:keepLines/>
        <w:numPr>
          <w:ilvl w:val="0"/>
          <w:numId w:val="12"/>
        </w:numPr>
        <w:tabs>
          <w:tab w:val="clear" w:pos="360"/>
          <w:tab w:val="num" w:pos="1069"/>
        </w:tabs>
        <w:ind w:left="1069"/>
      </w:pPr>
      <w:r>
        <w:t xml:space="preserve">issue to each affected TO and/or affected User of a copy of all updates to the Tests Proposal as soon as reasonably </w:t>
      </w:r>
      <w:proofErr w:type="gramStart"/>
      <w:r>
        <w:t>practicable;</w:t>
      </w:r>
      <w:proofErr w:type="gramEnd"/>
      <w:r>
        <w:t xml:space="preserve"> </w:t>
      </w:r>
    </w:p>
    <w:p w14:paraId="17CFDCFA" w14:textId="77777777" w:rsidR="0058239C" w:rsidRDefault="0058239C"/>
    <w:p w14:paraId="1C5D1ED7" w14:textId="546CC5AE" w:rsidR="0058239C" w:rsidRDefault="0058239C" w:rsidP="0058239C">
      <w:pPr>
        <w:pStyle w:val="Heading3"/>
        <w:keepLines/>
        <w:numPr>
          <w:ilvl w:val="0"/>
          <w:numId w:val="12"/>
        </w:numPr>
        <w:tabs>
          <w:tab w:val="clear" w:pos="360"/>
          <w:tab w:val="num" w:pos="1069"/>
        </w:tabs>
        <w:ind w:left="1069"/>
      </w:pPr>
      <w:r>
        <w:t>lia</w:t>
      </w:r>
      <w:r w:rsidR="00742BAD">
        <w:t>i</w:t>
      </w:r>
      <w:r>
        <w:t xml:space="preserve">se with each affected User and/or affected TO </w:t>
      </w:r>
      <w:proofErr w:type="spellStart"/>
      <w:r>
        <w:t>to</w:t>
      </w:r>
      <w:proofErr w:type="spellEnd"/>
      <w:r>
        <w:t xml:space="preserve"> seek their agreement to the Tests Proposal and any updates </w:t>
      </w:r>
      <w:proofErr w:type="gramStart"/>
      <w:r>
        <w:t>thereof;</w:t>
      </w:r>
      <w:proofErr w:type="gramEnd"/>
    </w:p>
    <w:p w14:paraId="3B74E48A" w14:textId="77777777" w:rsidR="0058239C" w:rsidRDefault="0058239C"/>
    <w:p w14:paraId="0E705216" w14:textId="1D821BBA" w:rsidR="0058239C" w:rsidRDefault="0058239C">
      <w:pPr>
        <w:pStyle w:val="Heading3"/>
        <w:keepLines/>
      </w:pPr>
      <w:r>
        <w:t xml:space="preserve">If the Tests Proposal is not acceptable to an affected User or an affected TO </w:t>
      </w:r>
      <w:r w:rsidR="00087189">
        <w:t>The Company</w:t>
      </w:r>
      <w:r>
        <w:t xml:space="preserve"> may:</w:t>
      </w:r>
    </w:p>
    <w:p w14:paraId="0609C234" w14:textId="77777777" w:rsidR="0058239C" w:rsidRDefault="0058239C"/>
    <w:p w14:paraId="3F6BFED0" w14:textId="77777777" w:rsidR="0058239C" w:rsidRDefault="0058239C">
      <w:pPr>
        <w:pStyle w:val="Heading4"/>
      </w:pPr>
      <w:r>
        <w:t xml:space="preserve">if the User Tests have been proposed by a User: </w:t>
      </w:r>
    </w:p>
    <w:p w14:paraId="2D1B34B3" w14:textId="236E6173" w:rsidR="0058239C" w:rsidRDefault="0058239C" w:rsidP="0058239C">
      <w:pPr>
        <w:pStyle w:val="Heading4"/>
        <w:numPr>
          <w:ilvl w:val="0"/>
          <w:numId w:val="10"/>
        </w:numPr>
        <w:tabs>
          <w:tab w:val="clear" w:pos="360"/>
          <w:tab w:val="num" w:pos="1080"/>
        </w:tabs>
        <w:ind w:left="1080"/>
      </w:pPr>
      <w:r>
        <w:t xml:space="preserve">procure that that User submits a revised Tests Proposal to </w:t>
      </w:r>
      <w:r w:rsidR="00087189">
        <w:t>The Company</w:t>
      </w:r>
      <w:r>
        <w:t xml:space="preserve"> as soon as reasonably practicable; and </w:t>
      </w:r>
    </w:p>
    <w:p w14:paraId="07C18748" w14:textId="77777777" w:rsidR="0058239C" w:rsidRDefault="0058239C" w:rsidP="0058239C">
      <w:pPr>
        <w:pStyle w:val="Heading4"/>
        <w:numPr>
          <w:ilvl w:val="0"/>
          <w:numId w:val="10"/>
        </w:numPr>
        <w:tabs>
          <w:tab w:val="clear" w:pos="360"/>
          <w:tab w:val="num" w:pos="1080"/>
        </w:tabs>
        <w:ind w:left="1080"/>
      </w:pPr>
      <w:r>
        <w:t xml:space="preserve">re-issue the </w:t>
      </w:r>
      <w:r w:rsidR="00DE102C">
        <w:t xml:space="preserve">revised </w:t>
      </w:r>
      <w:r>
        <w:t>Tests Proposal to each affected TO and/or affected User as soon as reasonably practicable.</w:t>
      </w:r>
    </w:p>
    <w:p w14:paraId="266F76E0" w14:textId="77777777" w:rsidR="0058239C" w:rsidRDefault="0058239C">
      <w:pPr>
        <w:pStyle w:val="Heading4"/>
        <w:numPr>
          <w:ilvl w:val="0"/>
          <w:numId w:val="0"/>
        </w:numPr>
      </w:pPr>
    </w:p>
    <w:p w14:paraId="1D303F2D" w14:textId="16A3152C" w:rsidR="0058239C" w:rsidRDefault="0058239C">
      <w:pPr>
        <w:pStyle w:val="Heading4"/>
        <w:tabs>
          <w:tab w:val="clear" w:pos="0"/>
          <w:tab w:val="num" w:pos="709"/>
        </w:tabs>
        <w:ind w:left="709" w:hanging="709"/>
      </w:pPr>
      <w:r>
        <w:t xml:space="preserve">if the User Tests have been proposed by </w:t>
      </w:r>
      <w:r w:rsidR="00087189">
        <w:t>The Company</w:t>
      </w:r>
      <w:r>
        <w:t xml:space="preserve">, </w:t>
      </w:r>
      <w:r w:rsidR="00087189">
        <w:t>The Company</w:t>
      </w:r>
      <w:r>
        <w:t xml:space="preserve"> shall revise and re-issue the Tests Proposal to each affected TO and/or affected User as soon as reasonably practicable.</w:t>
      </w:r>
    </w:p>
    <w:p w14:paraId="5EF465FB" w14:textId="77777777" w:rsidR="0058239C" w:rsidRDefault="0058239C">
      <w:pPr>
        <w:pStyle w:val="Heading4"/>
        <w:numPr>
          <w:ilvl w:val="0"/>
          <w:numId w:val="0"/>
        </w:numPr>
      </w:pPr>
    </w:p>
    <w:p w14:paraId="60F936B5" w14:textId="77777777" w:rsidR="0058239C" w:rsidRDefault="0058239C">
      <w:pPr>
        <w:pStyle w:val="Heading3"/>
        <w:keepLines/>
      </w:pPr>
      <w:proofErr w:type="gramStart"/>
      <w:r>
        <w:t>In the event that</w:t>
      </w:r>
      <w:proofErr w:type="gramEnd"/>
      <w:r>
        <w:t xml:space="preserve"> a Tests Proposal cannot be agreed any Party may raise a Dispute.</w:t>
      </w:r>
    </w:p>
    <w:p w14:paraId="53B4A681" w14:textId="77777777" w:rsidR="0058239C" w:rsidRDefault="0058239C"/>
    <w:p w14:paraId="54647A27" w14:textId="295E738B" w:rsidR="0058239C" w:rsidRDefault="0058239C">
      <w:pPr>
        <w:pStyle w:val="Heading3"/>
        <w:tabs>
          <w:tab w:val="left" w:pos="709"/>
        </w:tabs>
        <w:ind w:left="709" w:hanging="709"/>
      </w:pPr>
      <w:r>
        <w:t xml:space="preserve">On agreement of the Tests Proposal by all parties, </w:t>
      </w:r>
      <w:r w:rsidR="00087189">
        <w:t>The Company</w:t>
      </w:r>
      <w:r>
        <w:t xml:space="preserve"> shall agree the Plant and Apparatus involved with each relevant TO. That TO shall submit an Outage request in accordance with </w:t>
      </w:r>
      <w:r w:rsidRPr="00F86ED1">
        <w:t>STCP 11-1 Outage Planning</w:t>
      </w:r>
      <w:r>
        <w:t xml:space="preserve"> and </w:t>
      </w:r>
      <w:r w:rsidRPr="00F86ED1">
        <w:t>STCP 11-2 Outage Data Exchange</w:t>
      </w:r>
      <w:r>
        <w:t xml:space="preserve">. When a User’s Plant and Apparatus is directly involved in the User Tests, </w:t>
      </w:r>
      <w:r w:rsidR="00087189">
        <w:t>The Company</w:t>
      </w:r>
      <w:r>
        <w:t xml:space="preserve"> shall prepare and approve an Outage request with outline details of the User Tests for information purposes only. </w:t>
      </w:r>
    </w:p>
    <w:p w14:paraId="2DAF1B76" w14:textId="77777777" w:rsidR="0058239C" w:rsidRDefault="0058239C"/>
    <w:p w14:paraId="31BD49EC" w14:textId="77777777" w:rsidR="0058239C" w:rsidRDefault="0058239C">
      <w:pPr>
        <w:pStyle w:val="Heading3"/>
        <w:tabs>
          <w:tab w:val="left" w:pos="709"/>
        </w:tabs>
        <w:ind w:left="709" w:hanging="709"/>
      </w:pPr>
      <w:r>
        <w:t xml:space="preserve">Where: </w:t>
      </w:r>
    </w:p>
    <w:p w14:paraId="45C9A439" w14:textId="77777777" w:rsidR="0058239C" w:rsidRDefault="0058239C"/>
    <w:p w14:paraId="63ADEF1A" w14:textId="77777777" w:rsidR="0058239C" w:rsidRDefault="0058239C" w:rsidP="0058239C">
      <w:pPr>
        <w:pStyle w:val="Heading3"/>
        <w:keepLines/>
        <w:numPr>
          <w:ilvl w:val="0"/>
          <w:numId w:val="11"/>
        </w:numPr>
        <w:tabs>
          <w:tab w:val="clear" w:pos="360"/>
          <w:tab w:val="num" w:pos="1080"/>
        </w:tabs>
        <w:ind w:left="1080"/>
      </w:pPr>
      <w:r>
        <w:t>no TO Plant and Apparatus is directly involved in the User Tests; or</w:t>
      </w:r>
    </w:p>
    <w:p w14:paraId="22BAB4D4" w14:textId="77777777" w:rsidR="0058239C" w:rsidRDefault="0058239C"/>
    <w:p w14:paraId="6FB7F092" w14:textId="77777777" w:rsidR="0058239C" w:rsidRDefault="0058239C" w:rsidP="0058239C">
      <w:pPr>
        <w:pStyle w:val="Heading3"/>
        <w:keepLines/>
        <w:numPr>
          <w:ilvl w:val="0"/>
          <w:numId w:val="11"/>
        </w:numPr>
        <w:tabs>
          <w:tab w:val="clear" w:pos="360"/>
          <w:tab w:val="num" w:pos="1080"/>
        </w:tabs>
        <w:ind w:left="1080"/>
      </w:pPr>
      <w:r>
        <w:t>the involvement of a TO is limited to providing resources; or</w:t>
      </w:r>
    </w:p>
    <w:p w14:paraId="7E94FCC8" w14:textId="77777777" w:rsidR="0058239C" w:rsidRDefault="0058239C"/>
    <w:p w14:paraId="34B28CA7" w14:textId="77777777" w:rsidR="0058239C" w:rsidRDefault="0058239C" w:rsidP="0058239C">
      <w:pPr>
        <w:pStyle w:val="Heading3"/>
        <w:keepLines/>
        <w:numPr>
          <w:ilvl w:val="0"/>
          <w:numId w:val="11"/>
        </w:numPr>
        <w:tabs>
          <w:tab w:val="clear" w:pos="360"/>
          <w:tab w:val="num" w:pos="1080"/>
        </w:tabs>
        <w:ind w:left="1080"/>
      </w:pPr>
      <w:r>
        <w:t>a TO is being made aware of the User Tests for information only,</w:t>
      </w:r>
    </w:p>
    <w:p w14:paraId="40CAB038" w14:textId="77777777" w:rsidR="0058239C" w:rsidRDefault="0058239C"/>
    <w:p w14:paraId="3AD72E1C" w14:textId="278372DD" w:rsidR="0058239C" w:rsidRDefault="00087189">
      <w:pPr>
        <w:pStyle w:val="Heading3"/>
        <w:numPr>
          <w:ilvl w:val="0"/>
          <w:numId w:val="0"/>
        </w:numPr>
      </w:pPr>
      <w:r>
        <w:t>The Company</w:t>
      </w:r>
      <w:r w:rsidR="0058239C">
        <w:t xml:space="preserve"> may choose to prepare and approve an Outage request with outline details of the User Tests for information purposes only. </w:t>
      </w:r>
    </w:p>
    <w:p w14:paraId="6C10B2DF" w14:textId="77777777" w:rsidR="0058239C" w:rsidRDefault="0058239C">
      <w:pPr>
        <w:pStyle w:val="Heading3"/>
        <w:numPr>
          <w:ilvl w:val="0"/>
          <w:numId w:val="0"/>
        </w:numPr>
        <w:rPr>
          <w:b/>
          <w:sz w:val="22"/>
        </w:rPr>
      </w:pPr>
    </w:p>
    <w:p w14:paraId="57AB18E2" w14:textId="77777777" w:rsidR="0058239C" w:rsidRDefault="0058239C">
      <w:pPr>
        <w:pStyle w:val="Heading3"/>
        <w:numPr>
          <w:ilvl w:val="0"/>
          <w:numId w:val="0"/>
        </w:numPr>
        <w:rPr>
          <w:b/>
          <w:sz w:val="22"/>
        </w:rPr>
      </w:pPr>
      <w:r>
        <w:rPr>
          <w:b/>
          <w:sz w:val="22"/>
        </w:rPr>
        <w:t>Tests Programme</w:t>
      </w:r>
    </w:p>
    <w:p w14:paraId="59E68A50" w14:textId="77777777" w:rsidR="0058239C" w:rsidRDefault="0058239C"/>
    <w:p w14:paraId="7C5514B2" w14:textId="77777777" w:rsidR="0058239C" w:rsidRDefault="0058239C">
      <w:pPr>
        <w:pStyle w:val="Heading3"/>
        <w:keepLines/>
        <w:tabs>
          <w:tab w:val="clear" w:pos="0"/>
          <w:tab w:val="left" w:pos="709"/>
        </w:tabs>
        <w:ind w:left="709" w:hanging="709"/>
      </w:pPr>
      <w:r>
        <w:lastRenderedPageBreak/>
        <w:t>On agreement by all parties of a Tests Proposal for major Tests, a Tests Programme that includes, but is not limited, to the content shown in Appendix A shall be prepared:</w:t>
      </w:r>
    </w:p>
    <w:p w14:paraId="6707F79C" w14:textId="77777777" w:rsidR="0058239C" w:rsidRDefault="0058239C"/>
    <w:p w14:paraId="37B2FAC2" w14:textId="6BC28501" w:rsidR="0058239C" w:rsidRDefault="0058239C">
      <w:pPr>
        <w:pStyle w:val="Heading4"/>
        <w:tabs>
          <w:tab w:val="clear" w:pos="0"/>
          <w:tab w:val="left" w:pos="709"/>
        </w:tabs>
        <w:ind w:left="709" w:hanging="709"/>
      </w:pPr>
      <w:r>
        <w:t xml:space="preserve">If the Tests Proposer is a User, </w:t>
      </w:r>
      <w:r w:rsidR="00087189">
        <w:t>The Company</w:t>
      </w:r>
      <w:r>
        <w:t xml:space="preserve"> shall procure that the User provides to </w:t>
      </w:r>
      <w:r w:rsidR="00087189">
        <w:t>The Company</w:t>
      </w:r>
      <w:r>
        <w:t xml:space="preserve">, as soon as reasonably </w:t>
      </w:r>
      <w:proofErr w:type="gramStart"/>
      <w:r>
        <w:t>practicable;</w:t>
      </w:r>
      <w:proofErr w:type="gramEnd"/>
    </w:p>
    <w:p w14:paraId="684AAB35" w14:textId="77777777" w:rsidR="0058239C" w:rsidRDefault="0058239C" w:rsidP="0058239C">
      <w:pPr>
        <w:pStyle w:val="Heading4"/>
        <w:numPr>
          <w:ilvl w:val="0"/>
          <w:numId w:val="9"/>
        </w:numPr>
        <w:tabs>
          <w:tab w:val="clear" w:pos="360"/>
          <w:tab w:val="left" w:pos="709"/>
        </w:tabs>
        <w:ind w:left="993" w:hanging="284"/>
      </w:pPr>
      <w:r>
        <w:t xml:space="preserve">a Tests Programme; and  </w:t>
      </w:r>
    </w:p>
    <w:p w14:paraId="1396FC14" w14:textId="77777777" w:rsidR="0058239C" w:rsidRDefault="0058239C" w:rsidP="0058239C">
      <w:pPr>
        <w:pStyle w:val="Heading4"/>
        <w:numPr>
          <w:ilvl w:val="0"/>
          <w:numId w:val="9"/>
        </w:numPr>
        <w:tabs>
          <w:tab w:val="clear" w:pos="360"/>
          <w:tab w:val="left" w:pos="709"/>
        </w:tabs>
        <w:ind w:left="993" w:hanging="284"/>
      </w:pPr>
      <w:r>
        <w:t xml:space="preserve">any updates required to the Tests Programme. </w:t>
      </w:r>
    </w:p>
    <w:p w14:paraId="22514D5B" w14:textId="77777777" w:rsidR="0058239C" w:rsidRDefault="0058239C">
      <w:pPr>
        <w:pStyle w:val="Heading4"/>
        <w:numPr>
          <w:ilvl w:val="0"/>
          <w:numId w:val="0"/>
        </w:numPr>
        <w:tabs>
          <w:tab w:val="left" w:pos="709"/>
        </w:tabs>
        <w:ind w:left="709" w:hanging="709"/>
      </w:pPr>
    </w:p>
    <w:p w14:paraId="2411577B" w14:textId="77777777" w:rsidR="0058239C" w:rsidRDefault="0058239C"/>
    <w:p w14:paraId="4855BEBC" w14:textId="51E0F0CE" w:rsidR="0058239C" w:rsidRDefault="0058239C">
      <w:pPr>
        <w:pStyle w:val="Heading4"/>
        <w:tabs>
          <w:tab w:val="clear" w:pos="0"/>
          <w:tab w:val="left" w:pos="709"/>
        </w:tabs>
        <w:ind w:left="709" w:hanging="709"/>
      </w:pPr>
      <w:r>
        <w:t xml:space="preserve">If the Tests Proposer is </w:t>
      </w:r>
      <w:r w:rsidR="00087189">
        <w:t xml:space="preserve">The </w:t>
      </w:r>
      <w:proofErr w:type="gramStart"/>
      <w:r w:rsidR="00087189">
        <w:t>Company</w:t>
      </w:r>
      <w:proofErr w:type="gramEnd"/>
      <w:r w:rsidR="005B04A0">
        <w:t xml:space="preserve"> then </w:t>
      </w:r>
      <w:r w:rsidR="00087189">
        <w:t>The Company</w:t>
      </w:r>
      <w:r>
        <w:t xml:space="preserve"> </w:t>
      </w:r>
      <w:proofErr w:type="gramStart"/>
      <w:r>
        <w:t>shall  be</w:t>
      </w:r>
      <w:proofErr w:type="gramEnd"/>
      <w:r>
        <w:t xml:space="preserve"> responsible for </w:t>
      </w:r>
      <w:r w:rsidR="00F42D3F">
        <w:t xml:space="preserve">preparation and </w:t>
      </w:r>
      <w:r>
        <w:t>change control of the Tests Programme, providing any updates required to the Tests Pro</w:t>
      </w:r>
      <w:r w:rsidR="00EE2364">
        <w:t>gramme</w:t>
      </w:r>
      <w:r>
        <w:t xml:space="preserve"> as soon as reasonably practicable.</w:t>
      </w:r>
    </w:p>
    <w:p w14:paraId="1C82FCDA" w14:textId="77777777" w:rsidR="0058239C" w:rsidRDefault="0058239C">
      <w:pPr>
        <w:pStyle w:val="Heading4"/>
        <w:numPr>
          <w:ilvl w:val="0"/>
          <w:numId w:val="0"/>
        </w:numPr>
      </w:pPr>
    </w:p>
    <w:p w14:paraId="682B06C4" w14:textId="65470270" w:rsidR="0058239C" w:rsidRDefault="0058239C">
      <w:pPr>
        <w:pStyle w:val="Heading3"/>
        <w:keepLines/>
      </w:pPr>
      <w:r>
        <w:t xml:space="preserve">Irrespective of whether a Tests Programme is prepared by </w:t>
      </w:r>
      <w:r w:rsidR="00087189">
        <w:t>The Company</w:t>
      </w:r>
      <w:r>
        <w:t xml:space="preserve"> or a </w:t>
      </w:r>
      <w:proofErr w:type="gramStart"/>
      <w:r>
        <w:t>User ,</w:t>
      </w:r>
      <w:proofErr w:type="gramEnd"/>
      <w:r>
        <w:t xml:space="preserve"> </w:t>
      </w:r>
      <w:r w:rsidR="00087189">
        <w:t>The Company</w:t>
      </w:r>
      <w:r>
        <w:t xml:space="preserve"> shall:    </w:t>
      </w:r>
    </w:p>
    <w:p w14:paraId="55AF89A8" w14:textId="70355D33" w:rsidR="0058239C" w:rsidRDefault="0058239C" w:rsidP="0058239C">
      <w:pPr>
        <w:pStyle w:val="Heading3"/>
        <w:keepLines/>
        <w:numPr>
          <w:ilvl w:val="0"/>
          <w:numId w:val="13"/>
        </w:numPr>
        <w:tabs>
          <w:tab w:val="clear" w:pos="360"/>
          <w:tab w:val="num" w:pos="1069"/>
        </w:tabs>
        <w:ind w:left="1069"/>
      </w:pPr>
      <w:r>
        <w:t xml:space="preserve">provide a copy of the draft Tests Programme to each affected TO and/ or affected User as soon as reasonably practicable. </w:t>
      </w:r>
      <w:r w:rsidR="00087189">
        <w:t>The Company</w:t>
      </w:r>
      <w:r>
        <w:t xml:space="preserve"> shall endeavour to ensure sufficient detail is included in the Tests Programme to allow each party to assess the impact of the Tests Programme on their equipment. </w:t>
      </w:r>
    </w:p>
    <w:p w14:paraId="4A40E6EB" w14:textId="77777777" w:rsidR="0058239C" w:rsidRDefault="0058239C" w:rsidP="0058239C">
      <w:pPr>
        <w:pStyle w:val="Heading3"/>
        <w:keepLines/>
        <w:numPr>
          <w:ilvl w:val="0"/>
          <w:numId w:val="13"/>
        </w:numPr>
        <w:tabs>
          <w:tab w:val="clear" w:pos="360"/>
          <w:tab w:val="num" w:pos="1069"/>
        </w:tabs>
        <w:ind w:left="1069"/>
      </w:pPr>
      <w:r>
        <w:t xml:space="preserve">issue, as soon as reasonably practicable, to each affected TO and/or affected User of a copy of all updates to the Tests Programme. </w:t>
      </w:r>
    </w:p>
    <w:p w14:paraId="36E7ACFF" w14:textId="06E5357D" w:rsidR="0058239C" w:rsidRDefault="0058239C" w:rsidP="0058239C">
      <w:pPr>
        <w:pStyle w:val="Heading3"/>
        <w:keepLines/>
        <w:numPr>
          <w:ilvl w:val="0"/>
          <w:numId w:val="13"/>
        </w:numPr>
        <w:tabs>
          <w:tab w:val="clear" w:pos="360"/>
          <w:tab w:val="num" w:pos="1069"/>
        </w:tabs>
        <w:ind w:left="1069"/>
      </w:pPr>
      <w:r>
        <w:t>lia</w:t>
      </w:r>
      <w:r w:rsidR="004333C3">
        <w:t>i</w:t>
      </w:r>
      <w:r>
        <w:t xml:space="preserve">se with each affected User and/or affected TO </w:t>
      </w:r>
      <w:proofErr w:type="spellStart"/>
      <w:r>
        <w:t>to</w:t>
      </w:r>
      <w:proofErr w:type="spellEnd"/>
      <w:r>
        <w:t xml:space="preserve"> seek their agreement to the Tests Programme and any updates thereof.</w:t>
      </w:r>
    </w:p>
    <w:p w14:paraId="70E4947E" w14:textId="77777777" w:rsidR="0058239C" w:rsidRDefault="0058239C"/>
    <w:p w14:paraId="0C218828" w14:textId="7177AF9E" w:rsidR="0058239C" w:rsidRDefault="00087189" w:rsidP="79FA5C44">
      <w:pPr>
        <w:pStyle w:val="Heading3"/>
        <w:keepLines/>
        <w:tabs>
          <w:tab w:val="num" w:pos="709"/>
        </w:tabs>
        <w:ind w:left="709" w:hanging="709"/>
      </w:pPr>
      <w:r>
        <w:t>The Company</w:t>
      </w:r>
      <w:r w:rsidR="0058239C">
        <w:t xml:space="preserve"> and each affected TO shall assess the implications of the Tests Programme. </w:t>
      </w:r>
      <w:r>
        <w:t>The Company</w:t>
      </w:r>
      <w:r w:rsidR="0058239C">
        <w:t xml:space="preserve"> shall assess the </w:t>
      </w:r>
      <w:r w:rsidR="00F86ED1">
        <w:t>N</w:t>
      </w:r>
      <w:r w:rsidR="0001361F">
        <w:t xml:space="preserve">ational Electricity Transmission System </w:t>
      </w:r>
      <w:r w:rsidR="0058239C">
        <w:t xml:space="preserve">implications and each TO shall assess the implications of the Tests Programme on that TO’s assets and advise </w:t>
      </w:r>
      <w:r>
        <w:t>The Company</w:t>
      </w:r>
      <w:r w:rsidR="0058239C">
        <w:t xml:space="preserve"> of any asset- related issues. </w:t>
      </w:r>
      <w:r>
        <w:t>The Company</w:t>
      </w:r>
      <w:r w:rsidR="0058239C">
        <w:t xml:space="preserve"> and the TO shall agree any changes required to the Tests Programme. </w:t>
      </w:r>
      <w:r>
        <w:t>The Company</w:t>
      </w:r>
      <w:r w:rsidR="0058239C">
        <w:t xml:space="preserve"> will </w:t>
      </w:r>
      <w:r w:rsidR="004333C3">
        <w:t>liaise</w:t>
      </w:r>
      <w:r w:rsidR="0058239C">
        <w:t xml:space="preserve"> with each affected User and/or affected TO and confirm their agreement to the Tests Programme changes.</w:t>
      </w:r>
    </w:p>
    <w:p w14:paraId="7D712D09" w14:textId="77777777" w:rsidR="0058239C" w:rsidRDefault="0058239C"/>
    <w:p w14:paraId="79D9AF8C" w14:textId="7CB83A0E" w:rsidR="0058239C" w:rsidRDefault="0058239C">
      <w:pPr>
        <w:pStyle w:val="Heading3"/>
        <w:keepLines/>
        <w:tabs>
          <w:tab w:val="clear" w:pos="0"/>
          <w:tab w:val="left" w:pos="709"/>
        </w:tabs>
        <w:ind w:left="709" w:hanging="709"/>
      </w:pPr>
      <w:r>
        <w:t xml:space="preserve">If the Tests Programme is not acceptable to an affected User or an affected TO then </w:t>
      </w:r>
      <w:r w:rsidR="00087189">
        <w:t>The Company</w:t>
      </w:r>
      <w:r>
        <w:t xml:space="preserve"> shall require the Tests Proposal to be revised in accordance with any agreed changes and resubmitted as soon as reasonably practicable in accordance with this procedure</w:t>
      </w:r>
    </w:p>
    <w:p w14:paraId="2F3082AD" w14:textId="77777777" w:rsidR="0058239C" w:rsidRDefault="0058239C">
      <w:pPr>
        <w:pStyle w:val="Header"/>
        <w:tabs>
          <w:tab w:val="clear" w:pos="4153"/>
          <w:tab w:val="clear" w:pos="8306"/>
        </w:tabs>
      </w:pPr>
    </w:p>
    <w:p w14:paraId="7311E137" w14:textId="42982E96" w:rsidR="0058239C" w:rsidRDefault="0058239C">
      <w:pPr>
        <w:pStyle w:val="Heading4"/>
        <w:tabs>
          <w:tab w:val="clear" w:pos="0"/>
          <w:tab w:val="num" w:pos="851"/>
        </w:tabs>
      </w:pPr>
      <w:r>
        <w:t xml:space="preserve">If the User Tests have been proposed by a User, </w:t>
      </w:r>
      <w:r w:rsidR="00087189">
        <w:t>The Company</w:t>
      </w:r>
      <w:r>
        <w:t xml:space="preserve"> shall: </w:t>
      </w:r>
    </w:p>
    <w:p w14:paraId="0FF9E7EE" w14:textId="634001F0" w:rsidR="0058239C" w:rsidRDefault="0058239C" w:rsidP="0058239C">
      <w:pPr>
        <w:pStyle w:val="Heading4"/>
        <w:numPr>
          <w:ilvl w:val="0"/>
          <w:numId w:val="10"/>
        </w:numPr>
        <w:tabs>
          <w:tab w:val="clear" w:pos="360"/>
          <w:tab w:val="num" w:pos="1134"/>
        </w:tabs>
        <w:ind w:left="1134" w:hanging="283"/>
      </w:pPr>
      <w:r>
        <w:t xml:space="preserve">procure that the User submits a revised Tests Programme with any agreed changes to </w:t>
      </w:r>
      <w:r w:rsidR="00087189">
        <w:t>The Company</w:t>
      </w:r>
      <w:r>
        <w:t xml:space="preserve">, as soon as reasonably practicable; and </w:t>
      </w:r>
    </w:p>
    <w:p w14:paraId="01434D23" w14:textId="77777777" w:rsidR="0058239C" w:rsidRDefault="0058239C" w:rsidP="0058239C">
      <w:pPr>
        <w:pStyle w:val="Heading4"/>
        <w:numPr>
          <w:ilvl w:val="0"/>
          <w:numId w:val="10"/>
        </w:numPr>
        <w:tabs>
          <w:tab w:val="clear" w:pos="360"/>
          <w:tab w:val="num" w:pos="1134"/>
        </w:tabs>
        <w:ind w:left="1134" w:hanging="283"/>
      </w:pPr>
      <w:r>
        <w:t>re-issue the Tests Programme to each affected TO and/or affected User as soon as reasonably practicable.</w:t>
      </w:r>
    </w:p>
    <w:p w14:paraId="0DF2E99F" w14:textId="77777777" w:rsidR="0058239C" w:rsidRDefault="0058239C">
      <w:pPr>
        <w:pStyle w:val="Heading4"/>
        <w:numPr>
          <w:ilvl w:val="0"/>
          <w:numId w:val="0"/>
        </w:numPr>
      </w:pPr>
    </w:p>
    <w:p w14:paraId="3AF92B31" w14:textId="2A5A16DC" w:rsidR="0058239C" w:rsidRDefault="0058239C">
      <w:pPr>
        <w:pStyle w:val="Heading4"/>
        <w:tabs>
          <w:tab w:val="clear" w:pos="0"/>
          <w:tab w:val="num" w:pos="851"/>
        </w:tabs>
        <w:ind w:left="851" w:hanging="851"/>
      </w:pPr>
      <w:r>
        <w:t xml:space="preserve">If the User Tests have been proposed by </w:t>
      </w:r>
      <w:r w:rsidR="00087189">
        <w:t xml:space="preserve">The </w:t>
      </w:r>
      <w:proofErr w:type="gramStart"/>
      <w:r w:rsidR="00087189">
        <w:t>Company</w:t>
      </w:r>
      <w:proofErr w:type="gramEnd"/>
      <w:r w:rsidR="00EE2364">
        <w:t xml:space="preserve"> then</w:t>
      </w:r>
      <w:r>
        <w:t xml:space="preserve"> </w:t>
      </w:r>
      <w:r w:rsidR="00087189">
        <w:t>The Company</w:t>
      </w:r>
      <w:r>
        <w:t xml:space="preserve"> shall revise and re-issue the Tests Programme to each affected TO and/or affected User as soon as reasonably practicable.</w:t>
      </w:r>
    </w:p>
    <w:p w14:paraId="03FABF26" w14:textId="77777777" w:rsidR="0058239C" w:rsidRDefault="0058239C"/>
    <w:p w14:paraId="4583C369" w14:textId="5D2BC08D" w:rsidR="0058239C" w:rsidRDefault="0058239C">
      <w:pPr>
        <w:pStyle w:val="Heading3"/>
        <w:keepLines/>
        <w:tabs>
          <w:tab w:val="clear" w:pos="0"/>
          <w:tab w:val="num" w:pos="709"/>
        </w:tabs>
        <w:ind w:left="709" w:hanging="709"/>
      </w:pPr>
      <w:r>
        <w:t xml:space="preserve">When all issues raised have been addressed to the reasonable satisfaction of all parties the agreed Tests Programme shall be issued by </w:t>
      </w:r>
      <w:r w:rsidR="00087189">
        <w:t>The Company</w:t>
      </w:r>
      <w:r>
        <w:t xml:space="preserve"> to each affected TO and/or affected User. This shall normally be at least 15 Business Days prior to the commencement date of Tests, unless otherwise agreed.</w:t>
      </w:r>
    </w:p>
    <w:p w14:paraId="6AEC6C3B" w14:textId="77777777" w:rsidR="0058239C" w:rsidRDefault="0058239C">
      <w:pPr>
        <w:tabs>
          <w:tab w:val="num" w:pos="709"/>
        </w:tabs>
        <w:ind w:left="709" w:hanging="709"/>
      </w:pPr>
    </w:p>
    <w:p w14:paraId="0B011284" w14:textId="6BEBB5BA" w:rsidR="0058239C" w:rsidRDefault="0058239C" w:rsidP="79FA5C44">
      <w:pPr>
        <w:pStyle w:val="Heading3"/>
        <w:keepLines/>
        <w:tabs>
          <w:tab w:val="num" w:pos="709"/>
        </w:tabs>
        <w:ind w:left="709" w:hanging="709"/>
      </w:pPr>
      <w:proofErr w:type="gramStart"/>
      <w:r>
        <w:lastRenderedPageBreak/>
        <w:t>In the event that</w:t>
      </w:r>
      <w:proofErr w:type="gramEnd"/>
      <w:r>
        <w:t xml:space="preserve"> </w:t>
      </w:r>
      <w:r w:rsidR="00087189">
        <w:t>The Company</w:t>
      </w:r>
      <w:r>
        <w:t xml:space="preserve"> is informed that a party has identified a need for essential changes to the agreed Tests Programme, </w:t>
      </w:r>
      <w:r w:rsidR="00087189">
        <w:t>The Company</w:t>
      </w:r>
      <w:r>
        <w:t xml:space="preserve"> shall inform the relevant TO as soon as reasonably practicable. </w:t>
      </w:r>
      <w:r w:rsidR="00087189">
        <w:t>The Company</w:t>
      </w:r>
      <w:r>
        <w:t xml:space="preserve"> shall then obtain a copy of the amended Tests Programme in accordance with paragraph 3.2.10.  Any essential changes made shall be agreed and acknowledged by </w:t>
      </w:r>
      <w:r w:rsidR="00087189">
        <w:t>The Company</w:t>
      </w:r>
      <w:r>
        <w:t xml:space="preserve"> and each affected TO and </w:t>
      </w:r>
      <w:r w:rsidR="00087189">
        <w:t>The Company</w:t>
      </w:r>
      <w:r>
        <w:t xml:space="preserve"> shall </w:t>
      </w:r>
      <w:r w:rsidR="004333C3">
        <w:t>liaise</w:t>
      </w:r>
      <w:r>
        <w:t xml:space="preserve"> with each affected User and/or affected TO </w:t>
      </w:r>
      <w:proofErr w:type="spellStart"/>
      <w:r>
        <w:t>to</w:t>
      </w:r>
      <w:proofErr w:type="spellEnd"/>
      <w:r>
        <w:t xml:space="preserve"> obtain their agreement to the Tests Programme changes.</w:t>
      </w:r>
    </w:p>
    <w:p w14:paraId="433007D4" w14:textId="77777777" w:rsidR="0058239C" w:rsidRDefault="0058239C">
      <w:pPr>
        <w:tabs>
          <w:tab w:val="num" w:pos="709"/>
        </w:tabs>
        <w:ind w:left="709" w:hanging="709"/>
      </w:pPr>
    </w:p>
    <w:p w14:paraId="24A91A7F" w14:textId="77777777" w:rsidR="0058239C" w:rsidRDefault="0058239C">
      <w:pPr>
        <w:pStyle w:val="Heading3"/>
        <w:keepLines/>
        <w:tabs>
          <w:tab w:val="clear" w:pos="0"/>
          <w:tab w:val="num" w:pos="709"/>
        </w:tabs>
        <w:ind w:left="709" w:hanging="709"/>
      </w:pPr>
      <w:proofErr w:type="gramStart"/>
      <w:r>
        <w:t>In the event that</w:t>
      </w:r>
      <w:proofErr w:type="gramEnd"/>
      <w:r>
        <w:t xml:space="preserve"> a Tests Programme cannot be agreed any Party may raise a Dispute.</w:t>
      </w:r>
    </w:p>
    <w:p w14:paraId="066A42BF" w14:textId="77777777" w:rsidR="0058239C" w:rsidRDefault="0058239C"/>
    <w:p w14:paraId="358F4D3D" w14:textId="77777777" w:rsidR="0058239C" w:rsidRDefault="0058239C">
      <w:pPr>
        <w:pStyle w:val="Heading3"/>
        <w:keepLines/>
        <w:tabs>
          <w:tab w:val="clear" w:pos="0"/>
          <w:tab w:val="num" w:pos="709"/>
        </w:tabs>
        <w:ind w:left="709" w:hanging="709"/>
      </w:pPr>
      <w:proofErr w:type="gramStart"/>
      <w:r>
        <w:t>In the event that</w:t>
      </w:r>
      <w:proofErr w:type="gramEnd"/>
      <w:r>
        <w:t xml:space="preserve"> that there is a Dispute regarding the acceptability or otherwise of a Tests Programme or associated Outage the Tests shall not take place until the Dispute has been resolved.</w:t>
      </w:r>
    </w:p>
    <w:p w14:paraId="5592EB4F" w14:textId="77777777" w:rsidR="0058239C" w:rsidRDefault="0058239C"/>
    <w:p w14:paraId="005A20DA" w14:textId="77777777" w:rsidR="0058239C" w:rsidRDefault="0058239C">
      <w:pPr>
        <w:keepNext/>
        <w:keepLines/>
        <w:tabs>
          <w:tab w:val="num" w:pos="709"/>
        </w:tabs>
        <w:ind w:left="709" w:hanging="709"/>
        <w:rPr>
          <w:rFonts w:ascii="Arial" w:hAnsi="Arial"/>
          <w:sz w:val="22"/>
        </w:rPr>
      </w:pPr>
    </w:p>
    <w:p w14:paraId="1CAAF4EF" w14:textId="77777777" w:rsidR="0058239C" w:rsidRDefault="0058239C">
      <w:pPr>
        <w:keepNext/>
        <w:keepLines/>
        <w:tabs>
          <w:tab w:val="num" w:pos="709"/>
        </w:tabs>
        <w:ind w:left="709" w:hanging="709"/>
        <w:rPr>
          <w:rFonts w:ascii="Arial" w:hAnsi="Arial"/>
          <w:b/>
          <w:sz w:val="22"/>
        </w:rPr>
      </w:pPr>
    </w:p>
    <w:p w14:paraId="65832EF8" w14:textId="77777777" w:rsidR="0058239C" w:rsidRDefault="0058239C">
      <w:pPr>
        <w:keepNext/>
        <w:keepLines/>
        <w:tabs>
          <w:tab w:val="num" w:pos="709"/>
        </w:tabs>
        <w:ind w:left="709" w:hanging="709"/>
        <w:rPr>
          <w:rFonts w:ascii="Arial" w:hAnsi="Arial"/>
          <w:b/>
          <w:sz w:val="22"/>
        </w:rPr>
      </w:pPr>
      <w:r>
        <w:rPr>
          <w:rFonts w:ascii="Arial" w:hAnsi="Arial"/>
          <w:b/>
          <w:sz w:val="22"/>
        </w:rPr>
        <w:t>Planning Process Associated with Tests Requirements</w:t>
      </w:r>
    </w:p>
    <w:p w14:paraId="74ADC685" w14:textId="77777777" w:rsidR="0058239C" w:rsidRDefault="0058239C">
      <w:pPr>
        <w:keepNext/>
        <w:keepLines/>
        <w:tabs>
          <w:tab w:val="num" w:pos="709"/>
        </w:tabs>
        <w:ind w:left="709" w:hanging="709"/>
        <w:rPr>
          <w:rFonts w:ascii="Arial" w:hAnsi="Arial"/>
          <w:sz w:val="22"/>
        </w:rPr>
      </w:pPr>
    </w:p>
    <w:p w14:paraId="49A5C1C5" w14:textId="52E15F81" w:rsidR="0058239C" w:rsidRDefault="00087189" w:rsidP="79FA5C44">
      <w:pPr>
        <w:pStyle w:val="Heading3"/>
        <w:keepLines/>
        <w:tabs>
          <w:tab w:val="num" w:pos="709"/>
        </w:tabs>
        <w:ind w:left="709" w:hanging="709"/>
      </w:pPr>
      <w:r>
        <w:t>The Company</w:t>
      </w:r>
      <w:r w:rsidR="0058239C">
        <w:t xml:space="preserve"> shall </w:t>
      </w:r>
      <w:r w:rsidR="004333C3">
        <w:t>liaise</w:t>
      </w:r>
      <w:r w:rsidR="0058239C">
        <w:t xml:space="preserve"> with each affected TO </w:t>
      </w:r>
      <w:proofErr w:type="spellStart"/>
      <w:r w:rsidR="0058239C">
        <w:t>to</w:t>
      </w:r>
      <w:proofErr w:type="spellEnd"/>
      <w:r w:rsidR="0058239C">
        <w:t xml:space="preserve"> confirm that all relevant Outage requests have been included in the Outage Plan.</w:t>
      </w:r>
    </w:p>
    <w:p w14:paraId="77077A4E" w14:textId="77777777" w:rsidR="0058239C" w:rsidRDefault="0058239C"/>
    <w:p w14:paraId="74EBF712" w14:textId="773B4771" w:rsidR="0058239C" w:rsidRDefault="00087189" w:rsidP="79FA5C44">
      <w:pPr>
        <w:pStyle w:val="Heading3"/>
        <w:keepLines/>
        <w:tabs>
          <w:tab w:val="num" w:pos="709"/>
        </w:tabs>
        <w:ind w:left="709" w:hanging="709"/>
      </w:pPr>
      <w:r>
        <w:t>The Company</w:t>
      </w:r>
      <w:r w:rsidR="0058239C">
        <w:t xml:space="preserve"> shall assess the </w:t>
      </w:r>
      <w:r w:rsidR="00F86ED1">
        <w:t>N</w:t>
      </w:r>
      <w:r w:rsidR="0001361F">
        <w:t xml:space="preserve">ational Electricity </w:t>
      </w:r>
      <w:r w:rsidR="0058239C">
        <w:t xml:space="preserve">Transmission System implications of the User Tests (including the proposed time, date and extent of the Tests Proposal). </w:t>
      </w:r>
      <w:r>
        <w:t>The Company</w:t>
      </w:r>
      <w:r w:rsidR="0058239C">
        <w:t xml:space="preserve"> shall </w:t>
      </w:r>
      <w:r w:rsidR="004333C3">
        <w:t>liaise</w:t>
      </w:r>
      <w:r w:rsidR="0058239C">
        <w:t xml:space="preserve"> with and co-ordinate the response from each affected User and affected TO. Each affected TO shall assess the asset implications of the User Tests. The TO and </w:t>
      </w:r>
      <w:r>
        <w:t>The Company</w:t>
      </w:r>
      <w:r w:rsidR="0058239C">
        <w:t xml:space="preserve"> shall agree the acceptability or otherwise of the User Tests as part of normal operational liaison. </w:t>
      </w:r>
    </w:p>
    <w:p w14:paraId="1B726DBE" w14:textId="77777777" w:rsidR="0058239C" w:rsidRDefault="0058239C"/>
    <w:p w14:paraId="0FE8E3C6" w14:textId="2EDCB3BA" w:rsidR="0058239C" w:rsidRDefault="00087189">
      <w:pPr>
        <w:pStyle w:val="Heading3"/>
        <w:keepLines/>
        <w:tabs>
          <w:tab w:val="clear" w:pos="0"/>
          <w:tab w:val="num" w:pos="709"/>
        </w:tabs>
        <w:ind w:left="709" w:hanging="709"/>
      </w:pPr>
      <w:r>
        <w:t>The Company</w:t>
      </w:r>
      <w:r w:rsidR="0058239C">
        <w:t xml:space="preserve"> and each affected TO shall use reasonable endeavours to ensure sufficient information is exchanged and facilities are provided, where reasonably requested, to support the planning and implementation of the User Tests and ensure that System conditions for the period of the Tests can be sufficiently modelled and monitored. </w:t>
      </w:r>
      <w:r>
        <w:t>The Company</w:t>
      </w:r>
      <w:r w:rsidR="0058239C">
        <w:t xml:space="preserve"> shall be responsible for obtaining information reasonably requested by the TO from a User. </w:t>
      </w:r>
    </w:p>
    <w:p w14:paraId="7476DCEC" w14:textId="77777777" w:rsidR="0058239C" w:rsidRDefault="0058239C"/>
    <w:p w14:paraId="0F063A34" w14:textId="49B3F183" w:rsidR="0058239C" w:rsidRDefault="0058239C">
      <w:pPr>
        <w:pStyle w:val="Heading3"/>
        <w:keepLines/>
        <w:tabs>
          <w:tab w:val="clear" w:pos="0"/>
          <w:tab w:val="num" w:pos="709"/>
        </w:tabs>
        <w:ind w:left="709" w:hanging="709"/>
      </w:pPr>
      <w:r>
        <w:t xml:space="preserve">Prior to commencement of the Tests, the viability of the Tests’ requirements shall be regularly reviewed by </w:t>
      </w:r>
      <w:r w:rsidR="00087189">
        <w:t>The Company</w:t>
      </w:r>
      <w:r>
        <w:t xml:space="preserve">, the User and the TO and the Tests may be subject to a delay at any time. Where Tests are delayed the process to agree any alternative arrangements must follow the process outlined in this procedure. </w:t>
      </w:r>
      <w:r w:rsidR="00087189">
        <w:t>The Company</w:t>
      </w:r>
      <w:r>
        <w:t xml:space="preserve"> shall be responsible for keeping the TO informed of any delays associated with or advised by other parties.</w:t>
      </w:r>
    </w:p>
    <w:p w14:paraId="7CF3A917" w14:textId="77777777" w:rsidR="0058239C" w:rsidRDefault="0058239C"/>
    <w:p w14:paraId="2AAACD25" w14:textId="1744FA7F" w:rsidR="0058239C" w:rsidRDefault="0058239C">
      <w:pPr>
        <w:pStyle w:val="Heading3"/>
        <w:keepLines/>
        <w:tabs>
          <w:tab w:val="clear" w:pos="0"/>
          <w:tab w:val="num" w:pos="709"/>
        </w:tabs>
        <w:ind w:left="709" w:hanging="709"/>
      </w:pPr>
      <w:r>
        <w:t xml:space="preserve">The TO shall confirm the asset Operational Capability Limits and notify </w:t>
      </w:r>
      <w:r w:rsidR="00087189">
        <w:t>The Company</w:t>
      </w:r>
      <w:r>
        <w:t xml:space="preserve"> of any Services Reduction Risks on assets associated with the proposed User Tests.</w:t>
      </w:r>
    </w:p>
    <w:p w14:paraId="758CCC98" w14:textId="77777777" w:rsidR="0058239C" w:rsidRDefault="0058239C"/>
    <w:p w14:paraId="3591E05A" w14:textId="77777777" w:rsidR="0058239C" w:rsidRDefault="0058239C">
      <w:pPr>
        <w:keepNext/>
        <w:keepLines/>
        <w:tabs>
          <w:tab w:val="num" w:pos="709"/>
        </w:tabs>
        <w:ind w:left="709" w:hanging="709"/>
        <w:rPr>
          <w:rFonts w:ascii="Arial" w:hAnsi="Arial"/>
          <w:b/>
          <w:sz w:val="22"/>
        </w:rPr>
      </w:pPr>
      <w:r>
        <w:rPr>
          <w:rFonts w:ascii="Arial" w:hAnsi="Arial"/>
          <w:b/>
          <w:sz w:val="22"/>
        </w:rPr>
        <w:t>Operational Process</w:t>
      </w:r>
    </w:p>
    <w:p w14:paraId="38589D5C" w14:textId="77777777" w:rsidR="0058239C" w:rsidRDefault="0058239C">
      <w:pPr>
        <w:keepNext/>
        <w:keepLines/>
        <w:tabs>
          <w:tab w:val="num" w:pos="709"/>
        </w:tabs>
        <w:ind w:left="709" w:hanging="709"/>
        <w:rPr>
          <w:rFonts w:ascii="Arial" w:hAnsi="Arial"/>
          <w:sz w:val="22"/>
        </w:rPr>
      </w:pPr>
    </w:p>
    <w:p w14:paraId="3A99A2E5" w14:textId="4C4A8DB0" w:rsidR="0058239C" w:rsidRDefault="00087189">
      <w:pPr>
        <w:pStyle w:val="Heading3"/>
        <w:keepLines/>
        <w:tabs>
          <w:tab w:val="clear" w:pos="0"/>
          <w:tab w:val="num" w:pos="709"/>
        </w:tabs>
        <w:ind w:left="709" w:hanging="709"/>
      </w:pPr>
      <w:r>
        <w:t>The Company</w:t>
      </w:r>
      <w:r w:rsidR="0058239C">
        <w:t xml:space="preserve"> shall be responsible for operational liaison </w:t>
      </w:r>
      <w:proofErr w:type="gramStart"/>
      <w:r w:rsidR="0058239C">
        <w:t>in order to</w:t>
      </w:r>
      <w:proofErr w:type="gramEnd"/>
      <w:r w:rsidR="0058239C">
        <w:t xml:space="preserve"> obtain agreement from an affected User or affected TO for the Tests to proceed in the Control Phase. </w:t>
      </w:r>
    </w:p>
    <w:p w14:paraId="330B082E" w14:textId="77777777" w:rsidR="0058239C" w:rsidRDefault="0058239C"/>
    <w:p w14:paraId="49459025" w14:textId="632A7193" w:rsidR="0058239C" w:rsidRDefault="0058239C">
      <w:pPr>
        <w:pStyle w:val="Heading3"/>
        <w:keepLines/>
        <w:tabs>
          <w:tab w:val="clear" w:pos="0"/>
          <w:tab w:val="num" w:pos="709"/>
        </w:tabs>
        <w:ind w:left="709" w:hanging="709"/>
      </w:pPr>
      <w:r>
        <w:t xml:space="preserve">The Tests shall be carried out in accordance with the requirements of </w:t>
      </w:r>
      <w:r w:rsidRPr="00F86ED1">
        <w:t>STCP 1-1 Operational Switching</w:t>
      </w:r>
      <w:r>
        <w:t xml:space="preserve"> and the Tests Programme. </w:t>
      </w:r>
      <w:r w:rsidR="00087189">
        <w:t>The Company</w:t>
      </w:r>
      <w:r>
        <w:t xml:space="preserve"> shall inform each affected User and/ or each affected TO at the start of User Tests. </w:t>
      </w:r>
    </w:p>
    <w:p w14:paraId="0CB7C791" w14:textId="77777777" w:rsidR="0058239C" w:rsidRDefault="0058239C"/>
    <w:p w14:paraId="016FBD47" w14:textId="29F7F7DF" w:rsidR="0058239C" w:rsidRDefault="00087189">
      <w:pPr>
        <w:pStyle w:val="Heading3"/>
        <w:keepLines/>
        <w:tabs>
          <w:tab w:val="clear" w:pos="0"/>
          <w:tab w:val="num" w:pos="709"/>
        </w:tabs>
        <w:ind w:left="709" w:hanging="709"/>
      </w:pPr>
      <w:r>
        <w:lastRenderedPageBreak/>
        <w:t>The Company</w:t>
      </w:r>
      <w:r w:rsidR="0058239C">
        <w:t xml:space="preserve"> shall co-ordinate the User Tests. Where operation of Plant and Apparatus is transferred to the TO as part of the agreed Tests Programme </w:t>
      </w:r>
      <w:proofErr w:type="gramStart"/>
      <w:r>
        <w:t>The</w:t>
      </w:r>
      <w:proofErr w:type="gramEnd"/>
      <w:r>
        <w:t xml:space="preserve"> Company</w:t>
      </w:r>
      <w:r w:rsidR="0058239C">
        <w:t xml:space="preserve"> shall inform each affected User and/or each affected TO prior to the transfer of operation. </w:t>
      </w:r>
    </w:p>
    <w:p w14:paraId="36BCF7BA" w14:textId="77777777" w:rsidR="0058239C" w:rsidRDefault="0058239C"/>
    <w:p w14:paraId="0A78777C" w14:textId="2DFD0955" w:rsidR="0058239C" w:rsidRDefault="0058239C">
      <w:pPr>
        <w:pStyle w:val="Heading3"/>
        <w:keepLines/>
        <w:tabs>
          <w:tab w:val="clear" w:pos="0"/>
          <w:tab w:val="num" w:pos="709"/>
        </w:tabs>
        <w:ind w:left="709" w:hanging="709"/>
      </w:pPr>
      <w:r>
        <w:t xml:space="preserve">When User Tests have commenced, if any party identifies a change in System, site or Test conditions that could affect or invalidate the User Tests or have an Operational Effect, that party shall inform </w:t>
      </w:r>
      <w:r w:rsidR="00087189">
        <w:t>The Company</w:t>
      </w:r>
      <w:r>
        <w:t xml:space="preserve">. </w:t>
      </w:r>
      <w:r w:rsidR="00087189">
        <w:t>The Company</w:t>
      </w:r>
      <w:r>
        <w:t xml:space="preserve"> shall inform all other affected parties as soon as reasonably practicable. The User Tests shall be suspended until all parties involved have assessed the implications of the change in System, site or Tests conditions. Where operation of Plant and Apparatus had been transferred to the TO this shall be transferred back to </w:t>
      </w:r>
      <w:r w:rsidR="00087189">
        <w:t>The Company</w:t>
      </w:r>
      <w:r>
        <w:t xml:space="preserve">. </w:t>
      </w:r>
      <w:r w:rsidR="00087189">
        <w:t>The Company</w:t>
      </w:r>
      <w:r>
        <w:t xml:space="preserve"> shall co-ordinate any communications with each affected User or affected TO on agreement reached to complete, delay or cancel the Tests Programme and inform of the transfer of operation of Plant and Apparatus back to </w:t>
      </w:r>
      <w:r w:rsidR="00087189">
        <w:t>The Company</w:t>
      </w:r>
      <w:r>
        <w:t>.</w:t>
      </w:r>
    </w:p>
    <w:p w14:paraId="4A8C97FA" w14:textId="77777777" w:rsidR="0058239C" w:rsidRDefault="0058239C"/>
    <w:p w14:paraId="0EAF3A0D" w14:textId="5F5BC1B7" w:rsidR="0058239C" w:rsidRDefault="0058239C">
      <w:pPr>
        <w:pStyle w:val="Heading3"/>
        <w:keepLines/>
        <w:tabs>
          <w:tab w:val="clear" w:pos="0"/>
          <w:tab w:val="num" w:pos="709"/>
        </w:tabs>
        <w:ind w:left="709" w:hanging="709"/>
      </w:pPr>
      <w:r>
        <w:t xml:space="preserve">Tests may be suspended or cancelled by any party during periods of predicted or actual local adverse weather conditions. The TO shall be made aware by </w:t>
      </w:r>
      <w:r w:rsidR="00087189">
        <w:t>The Company</w:t>
      </w:r>
      <w:r>
        <w:t xml:space="preserve"> as soon as reasonably practicable of any request by any party for suspension or cancellation of Tests.</w:t>
      </w:r>
    </w:p>
    <w:p w14:paraId="7352AB3C" w14:textId="77777777" w:rsidR="0058239C" w:rsidRDefault="0058239C"/>
    <w:p w14:paraId="45800493" w14:textId="5E238064" w:rsidR="0058239C" w:rsidRDefault="0058239C">
      <w:pPr>
        <w:pStyle w:val="Heading3"/>
        <w:keepLines/>
        <w:tabs>
          <w:tab w:val="clear" w:pos="0"/>
          <w:tab w:val="num" w:pos="709"/>
        </w:tabs>
        <w:ind w:left="709" w:hanging="709"/>
      </w:pPr>
      <w:r>
        <w:t xml:space="preserve">In the event of a failure of communications between the TO and </w:t>
      </w:r>
      <w:r w:rsidR="00087189">
        <w:t>The Company</w:t>
      </w:r>
      <w:r>
        <w:t xml:space="preserve"> or the Tests site during User Tests then the Tests Programme shall be suspended on completion of the agreed instruction until satisfactory communications are </w:t>
      </w:r>
      <w:proofErr w:type="gramStart"/>
      <w:r>
        <w:t>restored</w:t>
      </w:r>
      <w:proofErr w:type="gramEnd"/>
      <w:r>
        <w:t xml:space="preserve"> and agreement is reached</w:t>
      </w:r>
      <w:r w:rsidR="00EE2364">
        <w:t xml:space="preserve"> with all affected parties</w:t>
      </w:r>
      <w:r>
        <w:t xml:space="preserve"> to continue with the Tests Programme. </w:t>
      </w:r>
    </w:p>
    <w:p w14:paraId="5B3C44E8" w14:textId="77777777" w:rsidR="0058239C" w:rsidRDefault="0058239C"/>
    <w:p w14:paraId="322C5964" w14:textId="36D78FD6" w:rsidR="0058239C" w:rsidRDefault="0058239C">
      <w:pPr>
        <w:pStyle w:val="Heading3"/>
        <w:keepLines/>
        <w:tabs>
          <w:tab w:val="clear" w:pos="0"/>
          <w:tab w:val="num" w:pos="709"/>
        </w:tabs>
        <w:ind w:left="709" w:hanging="709"/>
      </w:pPr>
      <w:r>
        <w:t xml:space="preserve">When User Tests are complete or operation of Plant and Apparatus is transferred back to </w:t>
      </w:r>
      <w:r w:rsidR="00087189">
        <w:t>The Company</w:t>
      </w:r>
      <w:r>
        <w:t xml:space="preserve"> due to a suspension or cancellation of Tests </w:t>
      </w:r>
      <w:proofErr w:type="gramStart"/>
      <w:r w:rsidR="00087189">
        <w:t>The</w:t>
      </w:r>
      <w:proofErr w:type="gramEnd"/>
      <w:r w:rsidR="00087189">
        <w:t xml:space="preserve"> Company</w:t>
      </w:r>
      <w:r>
        <w:t xml:space="preserve"> shall inform any affected User or affected </w:t>
      </w:r>
      <w:proofErr w:type="gramStart"/>
      <w:r>
        <w:t>TO</w:t>
      </w:r>
      <w:proofErr w:type="gramEnd"/>
      <w:r>
        <w:t xml:space="preserve"> as soon as reasonably practicable.</w:t>
      </w:r>
    </w:p>
    <w:p w14:paraId="6A6E1463" w14:textId="77777777" w:rsidR="0058239C" w:rsidRDefault="0058239C">
      <w:pPr>
        <w:keepNext/>
        <w:keepLines/>
        <w:rPr>
          <w:rFonts w:ascii="Arial" w:hAnsi="Arial"/>
          <w:sz w:val="22"/>
        </w:rPr>
      </w:pPr>
    </w:p>
    <w:p w14:paraId="1C11099C" w14:textId="77777777" w:rsidR="0058239C" w:rsidRDefault="0058239C">
      <w:pPr>
        <w:pStyle w:val="Heading1"/>
        <w:keepLines/>
      </w:pPr>
      <w:r>
        <w:t>Other Considerations</w:t>
      </w:r>
    </w:p>
    <w:p w14:paraId="54AA71DF" w14:textId="06B5CAE1" w:rsidR="0058239C" w:rsidRDefault="0058239C">
      <w:pPr>
        <w:pStyle w:val="Heading3"/>
        <w:keepNext w:val="0"/>
        <w:tabs>
          <w:tab w:val="clear" w:pos="0"/>
          <w:tab w:val="num" w:pos="709"/>
        </w:tabs>
        <w:ind w:left="709" w:hanging="709"/>
      </w:pPr>
      <w:r>
        <w:t xml:space="preserve">User Tests shall normally only be carried out by </w:t>
      </w:r>
      <w:r w:rsidR="00087189">
        <w:t>The Company</w:t>
      </w:r>
      <w:r>
        <w:t xml:space="preserve"> or a User on Plant and Apparatus in operational service when the results of off-load Tests would not be sufficiently rigorous in the reasonable opinion of either party to confirm the continued satisfactory performance of the Plant or Apparatus involved.  </w:t>
      </w:r>
    </w:p>
    <w:p w14:paraId="29DF6DCD" w14:textId="77777777" w:rsidR="0058239C" w:rsidRDefault="0058239C"/>
    <w:p w14:paraId="7B8419A0" w14:textId="0734CDD1" w:rsidR="0058239C" w:rsidRDefault="00087189">
      <w:pPr>
        <w:pStyle w:val="Heading3"/>
        <w:keepNext w:val="0"/>
        <w:tabs>
          <w:tab w:val="clear" w:pos="0"/>
          <w:tab w:val="num" w:pos="709"/>
        </w:tabs>
        <w:ind w:left="709" w:hanging="709"/>
      </w:pPr>
      <w:r>
        <w:t>The Company</w:t>
      </w:r>
      <w:r w:rsidR="0058239C">
        <w:t xml:space="preserve"> and the relevant TO shall </w:t>
      </w:r>
      <w:proofErr w:type="gramStart"/>
      <w:r w:rsidR="0058239C">
        <w:t>give consideration to</w:t>
      </w:r>
      <w:proofErr w:type="gramEnd"/>
      <w:r w:rsidR="0058239C">
        <w:t xml:space="preserve"> relevant existing operating restrictions or notified Services Reductions or Services Reduction Risks when evaluating a Tests Proposal or Tests Programme. </w:t>
      </w:r>
    </w:p>
    <w:p w14:paraId="15D80C42" w14:textId="77777777" w:rsidR="0058239C" w:rsidRDefault="0058239C"/>
    <w:p w14:paraId="1C5B00A4" w14:textId="77777777" w:rsidR="0058239C" w:rsidRDefault="0058239C">
      <w:pPr>
        <w:pStyle w:val="Heading3"/>
        <w:tabs>
          <w:tab w:val="clear" w:pos="0"/>
          <w:tab w:val="num" w:pos="709"/>
        </w:tabs>
        <w:ind w:left="709" w:hanging="709"/>
      </w:pPr>
      <w:r>
        <w:t xml:space="preserve">No User Tests shall take place that could result in operation of an Operational </w:t>
      </w:r>
      <w:proofErr w:type="spellStart"/>
      <w:r>
        <w:t>Intertripping</w:t>
      </w:r>
      <w:proofErr w:type="spellEnd"/>
      <w:r>
        <w:t xml:space="preserve"> scheme unless this is the stated purpose of the Tests and agreement has been reached with all affected parties. </w:t>
      </w:r>
    </w:p>
    <w:p w14:paraId="6A34640D" w14:textId="77777777" w:rsidR="0058239C" w:rsidRDefault="0058239C"/>
    <w:p w14:paraId="76EF23B5" w14:textId="0FC8879F" w:rsidR="0058239C" w:rsidRDefault="0058239C">
      <w:pPr>
        <w:pStyle w:val="Heading3"/>
        <w:tabs>
          <w:tab w:val="clear" w:pos="0"/>
          <w:tab w:val="num" w:pos="709"/>
        </w:tabs>
        <w:ind w:left="709" w:hanging="709"/>
      </w:pPr>
      <w:r>
        <w:t xml:space="preserve">Where testing of an Operational </w:t>
      </w:r>
      <w:proofErr w:type="spellStart"/>
      <w:r>
        <w:t>Intertripping</w:t>
      </w:r>
      <w:proofErr w:type="spellEnd"/>
      <w:r>
        <w:t xml:space="preserve"> scheme is not the stated purpose of testing then no Tests shall take place involving a circuit associated with an Operational </w:t>
      </w:r>
      <w:proofErr w:type="spellStart"/>
      <w:r>
        <w:t>Intertripping</w:t>
      </w:r>
      <w:proofErr w:type="spellEnd"/>
      <w:r>
        <w:t xml:space="preserve"> scheme unless the Operational </w:t>
      </w:r>
      <w:proofErr w:type="spellStart"/>
      <w:r>
        <w:t>Intertripping</w:t>
      </w:r>
      <w:proofErr w:type="spellEnd"/>
      <w:r>
        <w:t xml:space="preserve"> scheme is not required in service in the opinion of </w:t>
      </w:r>
      <w:r w:rsidR="00087189">
        <w:t>The Company</w:t>
      </w:r>
      <w:r>
        <w:t xml:space="preserve"> for the duration of the Tests. The scheme must be deselected from service by a means agreed with all affected parties.</w:t>
      </w:r>
    </w:p>
    <w:p w14:paraId="4F39C08D" w14:textId="77777777" w:rsidR="0058239C" w:rsidRDefault="0058239C">
      <w:pPr>
        <w:keepNext/>
        <w:keepLines/>
        <w:rPr>
          <w:rFonts w:ascii="Arial" w:hAnsi="Arial"/>
          <w:sz w:val="22"/>
        </w:rPr>
      </w:pPr>
      <w:r>
        <w:rPr>
          <w:rFonts w:ascii="Arial" w:hAnsi="Arial"/>
          <w:sz w:val="22"/>
        </w:rPr>
        <w:t xml:space="preserve"> </w:t>
      </w:r>
    </w:p>
    <w:p w14:paraId="759CCD57" w14:textId="77777777" w:rsidR="0058239C" w:rsidRDefault="0058239C">
      <w:pPr>
        <w:pStyle w:val="Heading3"/>
        <w:keepLines/>
        <w:numPr>
          <w:ilvl w:val="0"/>
          <w:numId w:val="0"/>
        </w:numPr>
      </w:pPr>
    </w:p>
    <w:p w14:paraId="1B7E86EE" w14:textId="77777777" w:rsidR="00913080" w:rsidRDefault="0058239C">
      <w:pPr>
        <w:pStyle w:val="Heading1"/>
        <w:numPr>
          <w:ilvl w:val="0"/>
          <w:numId w:val="0"/>
        </w:numPr>
        <w:spacing w:after="0"/>
        <w:rPr>
          <w:sz w:val="22"/>
        </w:rPr>
      </w:pPr>
      <w:r>
        <w:rPr>
          <w:sz w:val="22"/>
        </w:rPr>
        <w:br w:type="page"/>
      </w:r>
    </w:p>
    <w:p w14:paraId="600B29E8" w14:textId="77777777" w:rsidR="00913080" w:rsidRDefault="00913080">
      <w:pPr>
        <w:pStyle w:val="Heading1"/>
        <w:numPr>
          <w:ilvl w:val="0"/>
          <w:numId w:val="0"/>
        </w:numPr>
        <w:spacing w:after="0"/>
        <w:rPr>
          <w:sz w:val="22"/>
        </w:rPr>
      </w:pPr>
    </w:p>
    <w:p w14:paraId="27539421" w14:textId="77777777" w:rsidR="001F13FD" w:rsidRDefault="001F13FD" w:rsidP="001F13FD">
      <w:pPr>
        <w:pStyle w:val="Heading1"/>
        <w:numPr>
          <w:ilvl w:val="0"/>
          <w:numId w:val="0"/>
        </w:numPr>
        <w:spacing w:after="0"/>
        <w:rPr>
          <w:i/>
          <w:iCs/>
          <w:sz w:val="28"/>
        </w:rPr>
      </w:pPr>
      <w:r>
        <w:rPr>
          <w:i/>
          <w:iCs/>
          <w:sz w:val="28"/>
        </w:rPr>
        <w:t xml:space="preserve">Appendix A: </w:t>
      </w:r>
      <w:proofErr w:type="spellStart"/>
      <w:r>
        <w:rPr>
          <w:i/>
          <w:iCs/>
          <w:sz w:val="28"/>
        </w:rPr>
        <w:t>Swimlanes</w:t>
      </w:r>
      <w:proofErr w:type="spellEnd"/>
    </w:p>
    <w:p w14:paraId="4C669093" w14:textId="77777777" w:rsidR="001F13FD" w:rsidRDefault="001F13FD" w:rsidP="001F13FD">
      <w:pPr>
        <w:keepNext/>
        <w:keepLines/>
        <w:rPr>
          <w:rFonts w:ascii="Arial" w:hAnsi="Arial"/>
          <w:b/>
          <w:sz w:val="22"/>
        </w:rPr>
      </w:pPr>
      <w:r>
        <w:rPr>
          <w:rFonts w:ascii="Arial" w:hAnsi="Arial"/>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15C54866" w14:textId="77777777" w:rsidR="0058239C" w:rsidRDefault="00B76A87" w:rsidP="001F13FD">
      <w:pPr>
        <w:keepNext/>
        <w:keepLines/>
        <w:rPr>
          <w:i/>
          <w:iCs/>
          <w:sz w:val="28"/>
        </w:rPr>
      </w:pPr>
      <w:r>
        <w:object w:dxaOrig="11288" w:dyaOrig="16508" w14:anchorId="506EF3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4pt;height:638.9pt" o:ole="">
            <v:imagedata r:id="rId10" o:title=""/>
          </v:shape>
          <o:OLEObject Type="Embed" ProgID="Visio.Drawing.6" ShapeID="_x0000_i1025" DrawAspect="Content" ObjectID="_1822056164" r:id="rId11"/>
        </w:object>
      </w:r>
      <w:r w:rsidR="001F13FD">
        <w:br w:type="page"/>
      </w:r>
      <w:r>
        <w:object w:dxaOrig="11288" w:dyaOrig="16508" w14:anchorId="4B7836BF">
          <v:shape id="_x0000_i1026" type="#_x0000_t75" style="width:472.55pt;height:690.85pt" o:ole="">
            <v:imagedata r:id="rId12" o:title=""/>
          </v:shape>
          <o:OLEObject Type="Embed" ProgID="Visio.Drawing.6" ShapeID="_x0000_i1026" DrawAspect="Content" ObjectID="_1822056165" r:id="rId13"/>
        </w:object>
      </w:r>
      <w:r w:rsidR="001F13FD">
        <w:br w:type="page"/>
      </w:r>
      <w:r w:rsidR="00000000">
        <w:rPr>
          <w:noProof/>
          <w:lang w:val="en-US"/>
        </w:rPr>
        <w:lastRenderedPageBreak/>
        <w:object w:dxaOrig="1440" w:dyaOrig="1440" w14:anchorId="5DD9278F">
          <v:shape id="_x0000_s2075" type="#_x0000_t75" style="position:absolute;margin-left:-22.95pt;margin-top:-7.6pt;width:496.8pt;height:691.05pt;z-index:251657728">
            <v:imagedata r:id="rId14" o:title=""/>
            <w10:wrap type="topAndBottom"/>
          </v:shape>
          <o:OLEObject Type="Embed" ProgID="Visio.Drawing.6" ShapeID="_x0000_s2075" DrawAspect="Content" ObjectID="_1822056166" r:id="rId15"/>
        </w:object>
      </w:r>
      <w:r w:rsidR="001F13FD">
        <w:br w:type="page"/>
      </w:r>
      <w:r w:rsidR="0058239C" w:rsidRPr="0070630B">
        <w:rPr>
          <w:rFonts w:ascii="Arial" w:hAnsi="Arial" w:cs="Arial"/>
          <w:i/>
          <w:iCs/>
          <w:sz w:val="28"/>
        </w:rPr>
        <w:lastRenderedPageBreak/>
        <w:t>Appendix B: Test Programme contents</w:t>
      </w:r>
    </w:p>
    <w:p w14:paraId="4C77213C" w14:textId="77777777" w:rsidR="0058239C" w:rsidRDefault="0058239C">
      <w:pPr>
        <w:keepNext/>
        <w:keepLines/>
        <w:rPr>
          <w:rFonts w:ascii="Arial" w:hAnsi="Arial"/>
          <w:b/>
        </w:rPr>
      </w:pPr>
    </w:p>
    <w:p w14:paraId="1142CCC6" w14:textId="77777777" w:rsidR="0058239C" w:rsidRDefault="0058239C">
      <w:pPr>
        <w:keepNext/>
        <w:keepLines/>
        <w:rPr>
          <w:rFonts w:ascii="Arial" w:hAnsi="Arial"/>
        </w:rPr>
      </w:pPr>
      <w:r>
        <w:rPr>
          <w:rFonts w:ascii="Arial" w:hAnsi="Arial"/>
        </w:rPr>
        <w:t>B.1</w:t>
      </w:r>
      <w:r>
        <w:rPr>
          <w:rFonts w:ascii="Arial" w:hAnsi="Arial"/>
        </w:rPr>
        <w:tab/>
        <w:t xml:space="preserve">A Tests Programme for major testing </w:t>
      </w:r>
      <w:proofErr w:type="gramStart"/>
      <w:r>
        <w:rPr>
          <w:rFonts w:ascii="Arial" w:hAnsi="Arial"/>
        </w:rPr>
        <w:t>shall :</w:t>
      </w:r>
      <w:proofErr w:type="gramEnd"/>
      <w:r>
        <w:rPr>
          <w:rFonts w:ascii="Arial" w:hAnsi="Arial"/>
        </w:rPr>
        <w:t>-</w:t>
      </w:r>
    </w:p>
    <w:p w14:paraId="4AB67077" w14:textId="77777777" w:rsidR="0058239C" w:rsidRDefault="0058239C">
      <w:pPr>
        <w:keepNext/>
        <w:keepLines/>
        <w:rPr>
          <w:rFonts w:ascii="Arial" w:hAnsi="Arial"/>
        </w:rPr>
      </w:pPr>
    </w:p>
    <w:p w14:paraId="54056955" w14:textId="77777777" w:rsidR="0058239C" w:rsidRDefault="0058239C">
      <w:pPr>
        <w:keepNext/>
        <w:keepLines/>
        <w:ind w:left="1440" w:hanging="731"/>
        <w:rPr>
          <w:rFonts w:ascii="Arial" w:hAnsi="Arial"/>
        </w:rPr>
      </w:pPr>
      <w:r>
        <w:rPr>
          <w:rFonts w:ascii="Arial" w:hAnsi="Arial"/>
        </w:rPr>
        <w:t>B.1.1</w:t>
      </w:r>
      <w:r>
        <w:rPr>
          <w:rFonts w:ascii="Arial" w:hAnsi="Arial"/>
        </w:rPr>
        <w:tab/>
        <w:t>Have a unique identifier allocated by the Tests Proposer and indicate the current version and issue number.</w:t>
      </w:r>
    </w:p>
    <w:p w14:paraId="6EA6D57E" w14:textId="77777777" w:rsidR="0058239C" w:rsidRDefault="0058239C">
      <w:pPr>
        <w:keepNext/>
        <w:keepLines/>
        <w:ind w:left="1440" w:hanging="731"/>
        <w:rPr>
          <w:rFonts w:ascii="Arial" w:hAnsi="Arial"/>
        </w:rPr>
      </w:pPr>
    </w:p>
    <w:p w14:paraId="11592708" w14:textId="77777777" w:rsidR="0058239C" w:rsidRDefault="0058239C">
      <w:pPr>
        <w:keepNext/>
        <w:keepLines/>
        <w:ind w:left="1418" w:hanging="709"/>
        <w:rPr>
          <w:rFonts w:ascii="Arial" w:hAnsi="Arial"/>
        </w:rPr>
      </w:pPr>
      <w:r>
        <w:rPr>
          <w:rFonts w:ascii="Arial" w:hAnsi="Arial"/>
        </w:rPr>
        <w:t>B.1.2</w:t>
      </w:r>
      <w:r>
        <w:rPr>
          <w:rFonts w:ascii="Arial" w:hAnsi="Arial"/>
        </w:rPr>
        <w:tab/>
        <w:t>Define the means of communication between all parties involved in the Tests.</w:t>
      </w:r>
    </w:p>
    <w:p w14:paraId="243B12E2" w14:textId="77777777" w:rsidR="0058239C" w:rsidRDefault="0058239C">
      <w:pPr>
        <w:keepNext/>
        <w:keepLines/>
        <w:ind w:left="1418" w:hanging="709"/>
        <w:rPr>
          <w:rFonts w:ascii="Arial" w:hAnsi="Arial"/>
        </w:rPr>
      </w:pPr>
    </w:p>
    <w:p w14:paraId="09502BB1" w14:textId="77777777" w:rsidR="0058239C" w:rsidRDefault="0058239C">
      <w:pPr>
        <w:keepNext/>
        <w:keepLines/>
        <w:ind w:left="1418" w:hanging="709"/>
        <w:rPr>
          <w:rFonts w:ascii="Arial" w:hAnsi="Arial"/>
        </w:rPr>
      </w:pPr>
      <w:r>
        <w:rPr>
          <w:rFonts w:ascii="Arial" w:hAnsi="Arial"/>
        </w:rPr>
        <w:t>B.1.3</w:t>
      </w:r>
      <w:r>
        <w:rPr>
          <w:rFonts w:ascii="Arial" w:hAnsi="Arial"/>
        </w:rPr>
        <w:tab/>
        <w:t>Follow an agreed change control process for changes to the Tests Programme.</w:t>
      </w:r>
    </w:p>
    <w:p w14:paraId="63A8D2A1" w14:textId="77777777" w:rsidR="0058239C" w:rsidRDefault="0058239C">
      <w:pPr>
        <w:keepNext/>
        <w:keepLines/>
        <w:ind w:left="1418" w:hanging="709"/>
        <w:rPr>
          <w:rFonts w:ascii="Arial" w:hAnsi="Arial"/>
        </w:rPr>
      </w:pPr>
    </w:p>
    <w:p w14:paraId="5EA56691" w14:textId="77777777" w:rsidR="0058239C" w:rsidRDefault="0058239C">
      <w:pPr>
        <w:pStyle w:val="BodyText"/>
        <w:keepNext/>
        <w:keepLines/>
        <w:ind w:left="1418" w:hanging="709"/>
      </w:pPr>
      <w:r>
        <w:t>B.1.4</w:t>
      </w:r>
      <w:r>
        <w:tab/>
        <w:t>Specify any associated documentation and diagrams forming part of the Tests Programme and these shall be accessible to all recipients of the Tests Programme.</w:t>
      </w:r>
    </w:p>
    <w:p w14:paraId="0A5CC117" w14:textId="77777777" w:rsidR="0058239C" w:rsidRDefault="0058239C">
      <w:pPr>
        <w:keepNext/>
        <w:keepLines/>
        <w:rPr>
          <w:rFonts w:ascii="Arial" w:hAnsi="Arial"/>
        </w:rPr>
      </w:pPr>
    </w:p>
    <w:p w14:paraId="23683EDD" w14:textId="77777777" w:rsidR="0058239C" w:rsidRDefault="0058239C">
      <w:pPr>
        <w:keepNext/>
        <w:keepLines/>
        <w:ind w:left="1418" w:hanging="709"/>
        <w:rPr>
          <w:rFonts w:ascii="Arial" w:hAnsi="Arial"/>
        </w:rPr>
      </w:pPr>
      <w:r>
        <w:rPr>
          <w:rFonts w:ascii="Arial" w:hAnsi="Arial"/>
        </w:rPr>
        <w:t>B.1.5</w:t>
      </w:r>
      <w:r>
        <w:rPr>
          <w:rFonts w:ascii="Arial" w:hAnsi="Arial"/>
        </w:rPr>
        <w:tab/>
        <w:t>Identify any Plant and Apparatus subject to the Tests and any other Plant and Apparatus that could be affected.</w:t>
      </w:r>
    </w:p>
    <w:p w14:paraId="71405DE7" w14:textId="77777777" w:rsidR="0058239C" w:rsidRDefault="0058239C">
      <w:pPr>
        <w:keepNext/>
        <w:keepLines/>
        <w:ind w:left="1418" w:hanging="709"/>
        <w:rPr>
          <w:rFonts w:ascii="Arial" w:hAnsi="Arial"/>
        </w:rPr>
      </w:pPr>
    </w:p>
    <w:p w14:paraId="4D5F5AE8" w14:textId="77777777" w:rsidR="0058239C" w:rsidRDefault="0058239C">
      <w:pPr>
        <w:keepNext/>
        <w:keepLines/>
        <w:ind w:left="1418" w:hanging="709"/>
        <w:rPr>
          <w:rFonts w:ascii="Arial" w:hAnsi="Arial"/>
        </w:rPr>
      </w:pPr>
      <w:r>
        <w:rPr>
          <w:rFonts w:ascii="Arial" w:hAnsi="Arial"/>
        </w:rPr>
        <w:t>B.1.6</w:t>
      </w:r>
      <w:r>
        <w:rPr>
          <w:rFonts w:ascii="Arial" w:hAnsi="Arial"/>
        </w:rPr>
        <w:tab/>
        <w:t>Identify any Operational Effects or potential Operational Effects associated with the Tests.</w:t>
      </w:r>
    </w:p>
    <w:p w14:paraId="5E2F5703" w14:textId="77777777" w:rsidR="0058239C" w:rsidRDefault="0058239C">
      <w:pPr>
        <w:keepNext/>
        <w:keepLines/>
        <w:ind w:left="1418" w:hanging="709"/>
        <w:rPr>
          <w:rFonts w:ascii="Arial" w:hAnsi="Arial"/>
        </w:rPr>
      </w:pPr>
    </w:p>
    <w:p w14:paraId="5929FB09" w14:textId="77777777" w:rsidR="0058239C" w:rsidRDefault="0058239C">
      <w:pPr>
        <w:keepNext/>
        <w:keepLines/>
        <w:ind w:left="1418" w:hanging="709"/>
        <w:rPr>
          <w:rFonts w:ascii="Arial" w:hAnsi="Arial"/>
        </w:rPr>
      </w:pPr>
      <w:r>
        <w:rPr>
          <w:rFonts w:ascii="Arial" w:hAnsi="Arial"/>
        </w:rPr>
        <w:t>B.1.7</w:t>
      </w:r>
      <w:r>
        <w:rPr>
          <w:rFonts w:ascii="Arial" w:hAnsi="Arial"/>
        </w:rPr>
        <w:tab/>
        <w:t>Identify any Services Reductions or Services Reduction Risks associated with the Tests.</w:t>
      </w:r>
    </w:p>
    <w:p w14:paraId="3A906628" w14:textId="77777777" w:rsidR="0058239C" w:rsidRDefault="0058239C">
      <w:pPr>
        <w:keepNext/>
        <w:keepLines/>
        <w:rPr>
          <w:rFonts w:ascii="Arial" w:hAnsi="Arial"/>
        </w:rPr>
      </w:pPr>
    </w:p>
    <w:p w14:paraId="50ABD6DC" w14:textId="77777777" w:rsidR="0058239C" w:rsidRDefault="0058239C">
      <w:pPr>
        <w:keepNext/>
        <w:keepLines/>
        <w:ind w:left="1418" w:hanging="709"/>
        <w:rPr>
          <w:rFonts w:ascii="Arial" w:hAnsi="Arial"/>
        </w:rPr>
      </w:pPr>
      <w:r>
        <w:rPr>
          <w:rFonts w:ascii="Arial" w:hAnsi="Arial"/>
        </w:rPr>
        <w:t>B.1.8</w:t>
      </w:r>
      <w:r>
        <w:rPr>
          <w:rFonts w:ascii="Arial" w:hAnsi="Arial"/>
        </w:rPr>
        <w:tab/>
        <w:t>Outline the initial conditions of the Plant and Apparatus subject to the Tests.</w:t>
      </w:r>
    </w:p>
    <w:p w14:paraId="6B5E96F4" w14:textId="77777777" w:rsidR="0058239C" w:rsidRDefault="0058239C">
      <w:pPr>
        <w:keepNext/>
        <w:keepLines/>
        <w:ind w:firstLine="709"/>
        <w:rPr>
          <w:rFonts w:ascii="Arial" w:hAnsi="Arial"/>
        </w:rPr>
      </w:pPr>
    </w:p>
    <w:p w14:paraId="26D1F119" w14:textId="77777777" w:rsidR="0058239C" w:rsidRDefault="0058239C">
      <w:pPr>
        <w:keepNext/>
        <w:keepLines/>
        <w:ind w:left="1418" w:hanging="709"/>
        <w:rPr>
          <w:rFonts w:ascii="Arial" w:hAnsi="Arial"/>
        </w:rPr>
      </w:pPr>
      <w:r>
        <w:rPr>
          <w:rFonts w:ascii="Arial" w:hAnsi="Arial"/>
        </w:rPr>
        <w:t>B.1.9</w:t>
      </w:r>
      <w:r>
        <w:rPr>
          <w:rFonts w:ascii="Arial" w:hAnsi="Arial"/>
        </w:rPr>
        <w:tab/>
        <w:t>Detail any temporary protection required for the purposes of the Tests together with the settings applied.</w:t>
      </w:r>
    </w:p>
    <w:p w14:paraId="5F1B19A2" w14:textId="77777777" w:rsidR="0058239C" w:rsidRDefault="0058239C">
      <w:pPr>
        <w:keepNext/>
        <w:keepLines/>
        <w:ind w:left="1418" w:hanging="709"/>
        <w:rPr>
          <w:rFonts w:ascii="Arial" w:hAnsi="Arial"/>
        </w:rPr>
      </w:pPr>
    </w:p>
    <w:p w14:paraId="2DB3359E" w14:textId="77777777" w:rsidR="0058239C" w:rsidRDefault="0058239C">
      <w:pPr>
        <w:keepNext/>
        <w:keepLines/>
        <w:ind w:left="1418" w:hanging="709"/>
        <w:rPr>
          <w:rFonts w:ascii="Arial" w:hAnsi="Arial"/>
        </w:rPr>
      </w:pPr>
      <w:proofErr w:type="gramStart"/>
      <w:r>
        <w:rPr>
          <w:rFonts w:ascii="Arial" w:hAnsi="Arial"/>
        </w:rPr>
        <w:t>B.1.10  Provide</w:t>
      </w:r>
      <w:proofErr w:type="gramEnd"/>
      <w:r>
        <w:rPr>
          <w:rFonts w:ascii="Arial" w:hAnsi="Arial"/>
        </w:rPr>
        <w:t xml:space="preserve"> a detailed Tests schedule with location, action, any expected result and/or Operational Effect identified for each item of the Tests Programme.</w:t>
      </w:r>
    </w:p>
    <w:p w14:paraId="4F1CB91A" w14:textId="77777777" w:rsidR="0058239C" w:rsidRDefault="0058239C">
      <w:pPr>
        <w:keepNext/>
        <w:keepLines/>
        <w:ind w:left="1418" w:hanging="709"/>
        <w:rPr>
          <w:rFonts w:ascii="Arial" w:hAnsi="Arial"/>
        </w:rPr>
      </w:pPr>
    </w:p>
    <w:p w14:paraId="1BF5F7F5" w14:textId="77777777" w:rsidR="0058239C" w:rsidRDefault="0058239C">
      <w:pPr>
        <w:keepNext/>
        <w:keepLines/>
        <w:ind w:left="709" w:hanging="709"/>
        <w:rPr>
          <w:rFonts w:ascii="Arial" w:hAnsi="Arial"/>
        </w:rPr>
      </w:pPr>
      <w:r>
        <w:rPr>
          <w:rFonts w:ascii="Arial" w:hAnsi="Arial"/>
        </w:rPr>
        <w:t>B.2</w:t>
      </w:r>
      <w:r>
        <w:rPr>
          <w:rFonts w:ascii="Arial" w:hAnsi="Arial"/>
        </w:rPr>
        <w:tab/>
        <w:t xml:space="preserve">For complex Tests breakpoints should be identified where the Tests Programme can be suspended and restarted without undue risk and with minimum disruption.   </w:t>
      </w:r>
    </w:p>
    <w:p w14:paraId="46363FDB" w14:textId="77777777" w:rsidR="0058239C" w:rsidRDefault="0058239C">
      <w:pPr>
        <w:keepNext/>
        <w:keepLines/>
        <w:rPr>
          <w:rFonts w:ascii="Arial" w:hAnsi="Arial"/>
        </w:rPr>
      </w:pPr>
      <w:r>
        <w:rPr>
          <w:rFonts w:ascii="Arial" w:hAnsi="Arial"/>
        </w:rPr>
        <w:tab/>
      </w:r>
    </w:p>
    <w:p w14:paraId="2A3C83D6" w14:textId="77777777" w:rsidR="0058239C" w:rsidRDefault="0058239C">
      <w:pPr>
        <w:keepNext/>
        <w:keepLines/>
      </w:pPr>
      <w:r>
        <w:tab/>
      </w:r>
      <w:r>
        <w:tab/>
      </w:r>
    </w:p>
    <w:p w14:paraId="6E9A62F5" w14:textId="77777777" w:rsidR="0058239C" w:rsidRDefault="0058239C">
      <w:pPr>
        <w:rPr>
          <w:rFonts w:ascii="Arial" w:hAnsi="Arial" w:cs="Arial"/>
          <w:b/>
          <w:bCs/>
          <w:i/>
          <w:iCs/>
          <w:sz w:val="28"/>
        </w:rPr>
      </w:pPr>
      <w:r>
        <w:br w:type="page"/>
      </w:r>
      <w:r>
        <w:rPr>
          <w:rFonts w:ascii="Arial" w:hAnsi="Arial" w:cs="Arial"/>
          <w:b/>
          <w:bCs/>
          <w:i/>
          <w:iCs/>
          <w:sz w:val="28"/>
        </w:rPr>
        <w:lastRenderedPageBreak/>
        <w:t xml:space="preserve"> Appendix C: Abbreviations &amp; Definitions</w:t>
      </w:r>
    </w:p>
    <w:p w14:paraId="33D35661" w14:textId="77777777" w:rsidR="0058239C" w:rsidRDefault="0058239C">
      <w:pPr>
        <w:keepNext/>
        <w:keepLines/>
      </w:pPr>
    </w:p>
    <w:p w14:paraId="4DA58700" w14:textId="77777777" w:rsidR="0058239C" w:rsidRDefault="0058239C">
      <w:pPr>
        <w:pStyle w:val="NGTSAppendix"/>
        <w:keepNext/>
        <w:keepLines/>
        <w:outlineLvl w:val="0"/>
        <w:rPr>
          <w:b/>
          <w:i/>
          <w:iCs/>
          <w:sz w:val="24"/>
        </w:rPr>
      </w:pPr>
      <w:r>
        <w:rPr>
          <w:b/>
          <w:i/>
          <w:iCs/>
          <w:sz w:val="24"/>
        </w:rPr>
        <w:t>Abbreviations</w:t>
      </w:r>
    </w:p>
    <w:p w14:paraId="6238FAF1" w14:textId="77777777" w:rsidR="0058239C" w:rsidRDefault="0058239C">
      <w:pPr>
        <w:pStyle w:val="NGTSAppendix"/>
        <w:keepNext/>
        <w:keepLines/>
        <w:outlineLvl w:val="0"/>
        <w:rPr>
          <w:b/>
        </w:rPr>
      </w:pPr>
    </w:p>
    <w:tbl>
      <w:tblPr>
        <w:tblW w:w="0" w:type="auto"/>
        <w:tblLayout w:type="fixed"/>
        <w:tblLook w:val="0000" w:firstRow="0" w:lastRow="0" w:firstColumn="0" w:lastColumn="0" w:noHBand="0" w:noVBand="0"/>
      </w:tblPr>
      <w:tblGrid>
        <w:gridCol w:w="1526"/>
        <w:gridCol w:w="6996"/>
      </w:tblGrid>
      <w:tr w:rsidR="0058239C" w14:paraId="3237179E" w14:textId="77777777">
        <w:tc>
          <w:tcPr>
            <w:tcW w:w="1526" w:type="dxa"/>
          </w:tcPr>
          <w:p w14:paraId="3EFFD7A0" w14:textId="77777777" w:rsidR="0058239C" w:rsidRDefault="0058239C">
            <w:pPr>
              <w:keepNext/>
              <w:keepLines/>
              <w:rPr>
                <w:rFonts w:ascii="Arial" w:hAnsi="Arial"/>
              </w:rPr>
            </w:pPr>
            <w:r>
              <w:rPr>
                <w:rFonts w:ascii="Arial" w:hAnsi="Arial"/>
              </w:rPr>
              <w:t>SHETL</w:t>
            </w:r>
          </w:p>
        </w:tc>
        <w:tc>
          <w:tcPr>
            <w:tcW w:w="6996" w:type="dxa"/>
          </w:tcPr>
          <w:p w14:paraId="77FFFA6D" w14:textId="77777777" w:rsidR="0058239C" w:rsidRDefault="0058239C">
            <w:pPr>
              <w:keepNext/>
              <w:keepLines/>
              <w:rPr>
                <w:rFonts w:ascii="Arial" w:hAnsi="Arial"/>
              </w:rPr>
            </w:pPr>
            <w:r>
              <w:rPr>
                <w:rFonts w:ascii="Arial" w:hAnsi="Arial"/>
              </w:rPr>
              <w:t>Scottish Hydro-Electric Transmission Ltd</w:t>
            </w:r>
          </w:p>
        </w:tc>
      </w:tr>
      <w:tr w:rsidR="0058239C" w14:paraId="7832E8B2" w14:textId="77777777">
        <w:tc>
          <w:tcPr>
            <w:tcW w:w="1526" w:type="dxa"/>
          </w:tcPr>
          <w:p w14:paraId="0691D128" w14:textId="77777777" w:rsidR="0058239C" w:rsidRDefault="0058239C">
            <w:pPr>
              <w:keepNext/>
              <w:keepLines/>
              <w:rPr>
                <w:rFonts w:ascii="Arial" w:hAnsi="Arial"/>
              </w:rPr>
            </w:pPr>
            <w:r>
              <w:rPr>
                <w:rFonts w:ascii="Arial" w:hAnsi="Arial"/>
              </w:rPr>
              <w:t>SPT</w:t>
            </w:r>
          </w:p>
        </w:tc>
        <w:tc>
          <w:tcPr>
            <w:tcW w:w="6996" w:type="dxa"/>
          </w:tcPr>
          <w:p w14:paraId="2311AD52" w14:textId="77777777" w:rsidR="0058239C" w:rsidRDefault="0058239C">
            <w:pPr>
              <w:keepNext/>
              <w:keepLines/>
              <w:rPr>
                <w:rFonts w:ascii="Arial" w:hAnsi="Arial"/>
              </w:rPr>
            </w:pPr>
            <w:r>
              <w:rPr>
                <w:rFonts w:ascii="Arial" w:hAnsi="Arial"/>
              </w:rPr>
              <w:t>SP Transmission Ltd</w:t>
            </w:r>
          </w:p>
        </w:tc>
      </w:tr>
      <w:tr w:rsidR="0058239C" w14:paraId="5BF19CCF" w14:textId="77777777">
        <w:tc>
          <w:tcPr>
            <w:tcW w:w="1526" w:type="dxa"/>
          </w:tcPr>
          <w:p w14:paraId="5415E08F" w14:textId="77777777" w:rsidR="0058239C" w:rsidRDefault="0058239C">
            <w:pPr>
              <w:keepNext/>
              <w:keepLines/>
              <w:rPr>
                <w:rFonts w:ascii="Arial" w:hAnsi="Arial"/>
              </w:rPr>
            </w:pPr>
            <w:r>
              <w:rPr>
                <w:rFonts w:ascii="Arial" w:hAnsi="Arial"/>
              </w:rPr>
              <w:t>STC</w:t>
            </w:r>
          </w:p>
        </w:tc>
        <w:tc>
          <w:tcPr>
            <w:tcW w:w="6996" w:type="dxa"/>
          </w:tcPr>
          <w:p w14:paraId="6654BD5E" w14:textId="77777777" w:rsidR="0058239C" w:rsidRDefault="0058239C">
            <w:pPr>
              <w:keepNext/>
              <w:keepLines/>
              <w:rPr>
                <w:rFonts w:ascii="Arial" w:hAnsi="Arial"/>
              </w:rPr>
            </w:pPr>
            <w:r>
              <w:rPr>
                <w:rFonts w:ascii="Arial" w:hAnsi="Arial"/>
              </w:rPr>
              <w:t>System Operator –Transmission Owner Code</w:t>
            </w:r>
          </w:p>
        </w:tc>
      </w:tr>
      <w:tr w:rsidR="0058239C" w14:paraId="7E25DAE1" w14:textId="77777777">
        <w:tc>
          <w:tcPr>
            <w:tcW w:w="1526" w:type="dxa"/>
          </w:tcPr>
          <w:p w14:paraId="5F198CFC" w14:textId="77777777" w:rsidR="0058239C" w:rsidRDefault="0058239C">
            <w:pPr>
              <w:keepNext/>
              <w:keepLines/>
              <w:rPr>
                <w:rFonts w:ascii="Arial" w:hAnsi="Arial"/>
              </w:rPr>
            </w:pPr>
            <w:r>
              <w:rPr>
                <w:rFonts w:ascii="Arial" w:hAnsi="Arial"/>
              </w:rPr>
              <w:t>STCP</w:t>
            </w:r>
          </w:p>
        </w:tc>
        <w:tc>
          <w:tcPr>
            <w:tcW w:w="6996" w:type="dxa"/>
          </w:tcPr>
          <w:p w14:paraId="72428CF0" w14:textId="77777777" w:rsidR="0058239C" w:rsidRDefault="0058239C">
            <w:pPr>
              <w:keepNext/>
              <w:keepLines/>
              <w:rPr>
                <w:rFonts w:ascii="Arial" w:hAnsi="Arial"/>
              </w:rPr>
            </w:pPr>
            <w:r>
              <w:rPr>
                <w:rFonts w:ascii="Arial" w:hAnsi="Arial"/>
              </w:rPr>
              <w:t>System Operator –Transmission Owner Code Procedure</w:t>
            </w:r>
          </w:p>
        </w:tc>
      </w:tr>
      <w:tr w:rsidR="0058239C" w14:paraId="7D951A96" w14:textId="77777777">
        <w:tc>
          <w:tcPr>
            <w:tcW w:w="1526" w:type="dxa"/>
          </w:tcPr>
          <w:p w14:paraId="0D4AE825" w14:textId="77777777" w:rsidR="0058239C" w:rsidRDefault="0058239C">
            <w:pPr>
              <w:keepNext/>
              <w:keepLines/>
              <w:rPr>
                <w:rFonts w:ascii="Arial" w:hAnsi="Arial"/>
              </w:rPr>
            </w:pPr>
            <w:r>
              <w:rPr>
                <w:rFonts w:ascii="Arial" w:hAnsi="Arial"/>
              </w:rPr>
              <w:t>TO</w:t>
            </w:r>
          </w:p>
        </w:tc>
        <w:tc>
          <w:tcPr>
            <w:tcW w:w="6996" w:type="dxa"/>
          </w:tcPr>
          <w:p w14:paraId="0DB89768" w14:textId="77777777" w:rsidR="0058239C" w:rsidRDefault="0058239C">
            <w:pPr>
              <w:keepNext/>
              <w:keepLines/>
              <w:rPr>
                <w:rFonts w:ascii="Arial" w:hAnsi="Arial"/>
              </w:rPr>
            </w:pPr>
            <w:r>
              <w:rPr>
                <w:rFonts w:ascii="Arial" w:hAnsi="Arial"/>
              </w:rPr>
              <w:t>Transmission Owner</w:t>
            </w:r>
          </w:p>
        </w:tc>
      </w:tr>
    </w:tbl>
    <w:p w14:paraId="5C29FA54" w14:textId="77777777" w:rsidR="0058239C" w:rsidRDefault="0058239C">
      <w:pPr>
        <w:keepNext/>
        <w:keepLines/>
        <w:rPr>
          <w:rFonts w:ascii="Arial" w:hAnsi="Arial"/>
        </w:rPr>
      </w:pPr>
    </w:p>
    <w:p w14:paraId="517562DF" w14:textId="77777777" w:rsidR="0058239C" w:rsidRDefault="0058239C">
      <w:pPr>
        <w:keepNext/>
        <w:keepLines/>
        <w:rPr>
          <w:rFonts w:ascii="Arial" w:hAnsi="Arial"/>
        </w:rPr>
      </w:pPr>
    </w:p>
    <w:p w14:paraId="1F5EF69B" w14:textId="77777777" w:rsidR="0058239C" w:rsidRDefault="0058239C">
      <w:pPr>
        <w:keepNext/>
        <w:keepLines/>
        <w:rPr>
          <w:rFonts w:ascii="Arial" w:hAnsi="Arial"/>
          <w:b/>
          <w:bCs/>
          <w:i/>
          <w:iCs/>
          <w:sz w:val="24"/>
        </w:rPr>
      </w:pPr>
      <w:r>
        <w:rPr>
          <w:rFonts w:ascii="Arial" w:hAnsi="Arial"/>
          <w:b/>
          <w:bCs/>
          <w:i/>
          <w:iCs/>
          <w:sz w:val="24"/>
        </w:rPr>
        <w:t>Definitions</w:t>
      </w:r>
    </w:p>
    <w:p w14:paraId="192759E0" w14:textId="77777777" w:rsidR="0058239C" w:rsidRDefault="0058239C">
      <w:pPr>
        <w:pStyle w:val="Header"/>
        <w:keepNext/>
        <w:keepLines/>
        <w:tabs>
          <w:tab w:val="clear" w:pos="4153"/>
          <w:tab w:val="clear" w:pos="8306"/>
        </w:tabs>
        <w:rPr>
          <w:rFonts w:ascii="Arial" w:hAnsi="Arial"/>
        </w:rPr>
      </w:pPr>
    </w:p>
    <w:p w14:paraId="15AF9762" w14:textId="77777777" w:rsidR="0058239C" w:rsidRDefault="0058239C">
      <w:pPr>
        <w:pStyle w:val="NGTSAppendix"/>
        <w:keepNext/>
        <w:keepLines/>
      </w:pPr>
      <w:r>
        <w:rPr>
          <w:b/>
        </w:rPr>
        <w:t>STC definitions used:</w:t>
      </w:r>
    </w:p>
    <w:p w14:paraId="0C4F3623" w14:textId="77777777" w:rsidR="0058239C" w:rsidRDefault="0058239C">
      <w:pPr>
        <w:pStyle w:val="NGTSAppendix"/>
        <w:keepNext/>
        <w:keepLines/>
      </w:pPr>
      <w:r>
        <w:t>Apparatus</w:t>
      </w:r>
    </w:p>
    <w:p w14:paraId="55DCA4A5" w14:textId="77777777" w:rsidR="0058239C" w:rsidRDefault="00F86ED1">
      <w:pPr>
        <w:pStyle w:val="NGTSAppendix"/>
        <w:keepNext/>
        <w:keepLines/>
      </w:pPr>
      <w:r>
        <w:t>N</w:t>
      </w:r>
      <w:r w:rsidR="0001361F">
        <w:t xml:space="preserve">ational Electricity </w:t>
      </w:r>
      <w:r w:rsidR="0058239C">
        <w:t>Transmission System</w:t>
      </w:r>
    </w:p>
    <w:p w14:paraId="0CA5362C" w14:textId="77777777" w:rsidR="0058239C" w:rsidRDefault="0058239C">
      <w:pPr>
        <w:pStyle w:val="NGTSAppendix"/>
        <w:keepNext/>
        <w:keepLines/>
      </w:pPr>
      <w:r>
        <w:t>Grid Code</w:t>
      </w:r>
    </w:p>
    <w:p w14:paraId="391BDC80" w14:textId="0D3FB74D" w:rsidR="00795997" w:rsidRDefault="00087189">
      <w:pPr>
        <w:pStyle w:val="NGTSAppendix"/>
        <w:keepNext/>
        <w:keepLines/>
      </w:pPr>
      <w:r>
        <w:t>The Company</w:t>
      </w:r>
    </w:p>
    <w:p w14:paraId="7CE6DBE9" w14:textId="77777777" w:rsidR="0058239C" w:rsidRDefault="0058239C">
      <w:pPr>
        <w:pStyle w:val="NGTSAppendix"/>
        <w:keepNext/>
        <w:keepLines/>
      </w:pPr>
      <w:r>
        <w:t>NGET</w:t>
      </w:r>
    </w:p>
    <w:p w14:paraId="3F8F6970" w14:textId="77777777" w:rsidR="0058239C" w:rsidRDefault="0058239C">
      <w:pPr>
        <w:pStyle w:val="NGTSAppendix"/>
        <w:keepNext/>
        <w:keepLines/>
      </w:pPr>
      <w:r>
        <w:t>Operational Capability Limits</w:t>
      </w:r>
    </w:p>
    <w:p w14:paraId="7BCCC7D3" w14:textId="77777777" w:rsidR="0058239C" w:rsidRDefault="0058239C">
      <w:pPr>
        <w:pStyle w:val="NGTSAppendix"/>
        <w:keepNext/>
        <w:keepLines/>
      </w:pPr>
      <w:r>
        <w:t>Outage</w:t>
      </w:r>
    </w:p>
    <w:p w14:paraId="7A1AD732" w14:textId="77777777" w:rsidR="0058239C" w:rsidRDefault="0058239C">
      <w:pPr>
        <w:pStyle w:val="NGTSAppendix"/>
        <w:keepNext/>
        <w:keepLines/>
      </w:pPr>
      <w:r>
        <w:t>Outage Plan</w:t>
      </w:r>
    </w:p>
    <w:p w14:paraId="72BE8894" w14:textId="77777777" w:rsidR="0058239C" w:rsidRDefault="0058239C">
      <w:pPr>
        <w:pStyle w:val="NGTSAppendix"/>
        <w:keepNext/>
        <w:keepLines/>
        <w:tabs>
          <w:tab w:val="left" w:pos="1050"/>
        </w:tabs>
      </w:pPr>
      <w:r>
        <w:t>Party</w:t>
      </w:r>
      <w:r>
        <w:tab/>
      </w:r>
    </w:p>
    <w:p w14:paraId="128A99DE" w14:textId="77777777" w:rsidR="0058239C" w:rsidRDefault="0058239C">
      <w:pPr>
        <w:pStyle w:val="NGTSAppendix"/>
        <w:keepNext/>
        <w:keepLines/>
      </w:pPr>
      <w:r>
        <w:t>Plant</w:t>
      </w:r>
    </w:p>
    <w:p w14:paraId="6A3D961D" w14:textId="77777777" w:rsidR="0058239C" w:rsidRDefault="0058239C">
      <w:pPr>
        <w:pStyle w:val="NGTSAppendix"/>
        <w:keepNext/>
        <w:keepLines/>
      </w:pPr>
      <w:r>
        <w:t>Services Reduction</w:t>
      </w:r>
    </w:p>
    <w:p w14:paraId="57B4C6C7" w14:textId="77777777" w:rsidR="0058239C" w:rsidRDefault="0058239C">
      <w:pPr>
        <w:pStyle w:val="NGTSAppendix"/>
        <w:keepNext/>
        <w:keepLines/>
      </w:pPr>
      <w:r>
        <w:t>Services Reduction Risk</w:t>
      </w:r>
    </w:p>
    <w:p w14:paraId="4D3A9DE1" w14:textId="77777777" w:rsidR="0058239C" w:rsidRDefault="0058239C">
      <w:pPr>
        <w:pStyle w:val="NGTSAppendix"/>
        <w:keepNext/>
        <w:keepLines/>
      </w:pPr>
      <w:r>
        <w:t>System</w:t>
      </w:r>
    </w:p>
    <w:p w14:paraId="5CC7958E" w14:textId="77777777" w:rsidR="0058239C" w:rsidRDefault="0058239C">
      <w:pPr>
        <w:pStyle w:val="NGTSAppendix"/>
        <w:keepNext/>
        <w:keepLines/>
      </w:pPr>
      <w:r>
        <w:t>Tests</w:t>
      </w:r>
    </w:p>
    <w:p w14:paraId="6FC15A1A" w14:textId="77777777" w:rsidR="0058239C" w:rsidRDefault="0058239C">
      <w:pPr>
        <w:pStyle w:val="NGTSAppendix"/>
        <w:keepNext/>
        <w:keepLines/>
      </w:pPr>
      <w:r>
        <w:t>User</w:t>
      </w:r>
    </w:p>
    <w:p w14:paraId="67AA7867" w14:textId="77777777" w:rsidR="0058239C" w:rsidRDefault="0058239C">
      <w:pPr>
        <w:pStyle w:val="NGTSAppendix"/>
        <w:keepNext/>
        <w:keepLines/>
      </w:pPr>
    </w:p>
    <w:p w14:paraId="11D9E30F" w14:textId="77777777" w:rsidR="0058239C" w:rsidRDefault="0058239C">
      <w:pPr>
        <w:pStyle w:val="NGTSAppendix"/>
        <w:keepNext/>
        <w:keepLines/>
      </w:pPr>
      <w:r>
        <w:rPr>
          <w:b/>
        </w:rPr>
        <w:t>Grid Code definitions used:</w:t>
      </w:r>
    </w:p>
    <w:p w14:paraId="6EE86F8B" w14:textId="77777777" w:rsidR="0058239C" w:rsidRDefault="0058239C">
      <w:pPr>
        <w:pStyle w:val="NGTSAppendix"/>
        <w:keepNext/>
        <w:keepLines/>
      </w:pPr>
      <w:r>
        <w:t>Control Phase</w:t>
      </w:r>
    </w:p>
    <w:p w14:paraId="660C1111" w14:textId="77777777" w:rsidR="0058239C" w:rsidRDefault="0058239C">
      <w:pPr>
        <w:pStyle w:val="NGTSAppendix"/>
        <w:keepNext/>
        <w:keepLines/>
      </w:pPr>
      <w:r>
        <w:t>Operational Effect</w:t>
      </w:r>
    </w:p>
    <w:p w14:paraId="77F7B6D4" w14:textId="77777777" w:rsidR="0058239C" w:rsidRDefault="0058239C">
      <w:pPr>
        <w:pStyle w:val="NGTSAppendix"/>
        <w:keepNext/>
        <w:keepLines/>
      </w:pPr>
      <w:r>
        <w:t xml:space="preserve">Operational </w:t>
      </w:r>
      <w:proofErr w:type="spellStart"/>
      <w:r>
        <w:t>Intertripping</w:t>
      </w:r>
      <w:proofErr w:type="spellEnd"/>
    </w:p>
    <w:p w14:paraId="752DD44E" w14:textId="77777777" w:rsidR="0058239C" w:rsidRDefault="0058239C">
      <w:pPr>
        <w:pStyle w:val="NGTSAppendix"/>
        <w:keepNext/>
        <w:keepLines/>
        <w:rPr>
          <w:rFonts w:ascii="Times New Roman" w:hAnsi="Times New Roman"/>
          <w:noProof/>
          <w:snapToGrid/>
        </w:rPr>
      </w:pPr>
    </w:p>
    <w:p w14:paraId="7A36A6C0" w14:textId="77777777" w:rsidR="0058239C" w:rsidRDefault="0058239C">
      <w:pPr>
        <w:pStyle w:val="Heading2"/>
        <w:keepLines/>
        <w:numPr>
          <w:ilvl w:val="0"/>
          <w:numId w:val="0"/>
        </w:numPr>
      </w:pPr>
    </w:p>
    <w:p w14:paraId="1DA7FBAE" w14:textId="77777777" w:rsidR="0058239C" w:rsidRDefault="0058239C">
      <w:pPr>
        <w:keepNext/>
        <w:keepLines/>
      </w:pPr>
    </w:p>
    <w:sectPr w:rsidR="0058239C" w:rsidSect="001F13FD">
      <w:headerReference w:type="default" r:id="rId16"/>
      <w:footerReference w:type="even" r:id="rId17"/>
      <w:footerReference w:type="default" r:id="rId18"/>
      <w:pgSz w:w="11906" w:h="16838"/>
      <w:pgMar w:top="1440" w:right="1416" w:bottom="993"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3B291" w14:textId="77777777" w:rsidR="008D61A4" w:rsidRDefault="008D61A4">
      <w:r>
        <w:separator/>
      </w:r>
    </w:p>
  </w:endnote>
  <w:endnote w:type="continuationSeparator" w:id="0">
    <w:p w14:paraId="1284888E" w14:textId="77777777" w:rsidR="008D61A4" w:rsidRDefault="008D6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38078" w14:textId="77777777" w:rsidR="0058239C" w:rsidRDefault="0058239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DD44565" w14:textId="77777777" w:rsidR="0058239C" w:rsidRDefault="005823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30F6D" w14:textId="77777777" w:rsidR="0058239C" w:rsidRDefault="0058239C">
    <w:pPr>
      <w:pStyle w:val="Footer"/>
      <w:ind w:right="360"/>
      <w:rPr>
        <w:rFonts w:ascii="Arial" w:hAnsi="Arial"/>
      </w:rPr>
    </w:pPr>
    <w:r>
      <w:rPr>
        <w:rFonts w:ascii="Arial" w:hAnsi="Arial"/>
      </w:rPr>
      <w:tab/>
    </w:r>
    <w:r>
      <w:rPr>
        <w:rFonts w:ascii="Arial" w:hAnsi="Arial"/>
        <w:snapToGrid w:val="0"/>
      </w:rPr>
      <w:t xml:space="preserve">Page </w:t>
    </w:r>
    <w:r>
      <w:rPr>
        <w:rFonts w:ascii="Arial" w:hAnsi="Arial"/>
        <w:snapToGrid w:val="0"/>
      </w:rPr>
      <w:fldChar w:fldCharType="begin"/>
    </w:r>
    <w:r>
      <w:rPr>
        <w:rFonts w:ascii="Arial" w:hAnsi="Arial"/>
        <w:snapToGrid w:val="0"/>
      </w:rPr>
      <w:instrText xml:space="preserve"> PAGE </w:instrText>
    </w:r>
    <w:r>
      <w:rPr>
        <w:rFonts w:ascii="Arial" w:hAnsi="Arial"/>
        <w:snapToGrid w:val="0"/>
      </w:rPr>
      <w:fldChar w:fldCharType="separate"/>
    </w:r>
    <w:r w:rsidR="007F485A">
      <w:rPr>
        <w:rFonts w:ascii="Arial" w:hAnsi="Arial"/>
        <w:noProof/>
        <w:snapToGrid w:val="0"/>
      </w:rPr>
      <w:t>12</w:t>
    </w:r>
    <w:r>
      <w:rPr>
        <w:rFonts w:ascii="Arial" w:hAnsi="Arial"/>
        <w:snapToGrid w:val="0"/>
      </w:rPr>
      <w:fldChar w:fldCharType="end"/>
    </w:r>
    <w:r>
      <w:rPr>
        <w:rFonts w:ascii="Arial" w:hAnsi="Arial"/>
        <w:snapToGrid w:val="0"/>
      </w:rPr>
      <w:t xml:space="preserve"> of </w:t>
    </w:r>
    <w:r>
      <w:rPr>
        <w:rFonts w:ascii="Arial" w:hAnsi="Arial"/>
        <w:snapToGrid w:val="0"/>
      </w:rPr>
      <w:fldChar w:fldCharType="begin"/>
    </w:r>
    <w:r>
      <w:rPr>
        <w:rFonts w:ascii="Arial" w:hAnsi="Arial"/>
        <w:snapToGrid w:val="0"/>
      </w:rPr>
      <w:instrText xml:space="preserve"> NUMPAGES </w:instrText>
    </w:r>
    <w:r>
      <w:rPr>
        <w:rFonts w:ascii="Arial" w:hAnsi="Arial"/>
        <w:snapToGrid w:val="0"/>
      </w:rPr>
      <w:fldChar w:fldCharType="separate"/>
    </w:r>
    <w:r w:rsidR="007F485A">
      <w:rPr>
        <w:rFonts w:ascii="Arial" w:hAnsi="Arial"/>
        <w:noProof/>
        <w:snapToGrid w:val="0"/>
      </w:rPr>
      <w:t>12</w:t>
    </w:r>
    <w:r>
      <w:rPr>
        <w:rFonts w:ascii="Arial" w:hAnsi="Arial"/>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FD55C" w14:textId="77777777" w:rsidR="008D61A4" w:rsidRDefault="008D61A4">
      <w:r>
        <w:separator/>
      </w:r>
    </w:p>
  </w:footnote>
  <w:footnote w:type="continuationSeparator" w:id="0">
    <w:p w14:paraId="02B2F2AD" w14:textId="77777777" w:rsidR="008D61A4" w:rsidRDefault="008D61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9AA87" w14:textId="77777777" w:rsidR="0058239C" w:rsidRDefault="0058239C">
    <w:pPr>
      <w:pStyle w:val="Header"/>
      <w:rPr>
        <w:rFonts w:ascii="Arial" w:hAnsi="Arial"/>
        <w:snapToGrid w:val="0"/>
      </w:rPr>
    </w:pPr>
    <w:r>
      <w:rPr>
        <w:rFonts w:ascii="Arial" w:hAnsi="Arial"/>
        <w:snapToGrid w:val="0"/>
      </w:rPr>
      <w:t xml:space="preserve">STCP 08-4 User Tests </w:t>
    </w:r>
  </w:p>
  <w:p w14:paraId="69BFDDB3" w14:textId="58542C42" w:rsidR="0058239C" w:rsidRDefault="0058239C">
    <w:pPr>
      <w:pStyle w:val="Header"/>
      <w:rPr>
        <w:rFonts w:ascii="Arial" w:hAnsi="Arial"/>
        <w:snapToGrid w:val="0"/>
      </w:rPr>
    </w:pPr>
    <w:r>
      <w:rPr>
        <w:rFonts w:ascii="Arial" w:hAnsi="Arial"/>
        <w:snapToGrid w:val="0"/>
      </w:rPr>
      <w:t xml:space="preserve">Issue </w:t>
    </w:r>
    <w:r w:rsidRPr="00CD0634">
      <w:rPr>
        <w:rFonts w:ascii="Arial" w:hAnsi="Arial"/>
        <w:snapToGrid w:val="0"/>
      </w:rPr>
      <w:t>00</w:t>
    </w:r>
    <w:r w:rsidR="00EB36D9" w:rsidRPr="00CD0634">
      <w:rPr>
        <w:rFonts w:ascii="Arial" w:hAnsi="Arial"/>
        <w:snapToGrid w:val="0"/>
      </w:rPr>
      <w:t>6</w:t>
    </w:r>
    <w:r w:rsidRPr="00CD0634">
      <w:rPr>
        <w:rFonts w:ascii="Arial" w:hAnsi="Arial"/>
        <w:snapToGrid w:val="0"/>
      </w:rPr>
      <w:t xml:space="preserve"> </w:t>
    </w:r>
    <w:r w:rsidR="0070630B" w:rsidRPr="00CD0634">
      <w:rPr>
        <w:rFonts w:ascii="Arial" w:hAnsi="Arial"/>
        <w:snapToGrid w:val="0"/>
      </w:rPr>
      <w:t>–</w:t>
    </w:r>
    <w:r w:rsidRPr="00CD0634">
      <w:rPr>
        <w:rFonts w:ascii="Arial" w:hAnsi="Arial"/>
        <w:snapToGrid w:val="0"/>
      </w:rPr>
      <w:t xml:space="preserve"> </w:t>
    </w:r>
    <w:r w:rsidR="00E613A3">
      <w:rPr>
        <w:rFonts w:ascii="Arial" w:hAnsi="Arial"/>
        <w:snapToGrid w:val="0"/>
      </w:rPr>
      <w:t>25</w:t>
    </w:r>
    <w:r w:rsidR="0070630B" w:rsidRPr="00CD0634">
      <w:rPr>
        <w:rFonts w:ascii="Arial" w:hAnsi="Arial"/>
        <w:snapToGrid w:val="0"/>
      </w:rPr>
      <w:t>/0</w:t>
    </w:r>
    <w:r w:rsidR="00EB36D9" w:rsidRPr="00CD0634">
      <w:rPr>
        <w:rFonts w:ascii="Arial" w:hAnsi="Arial"/>
        <w:snapToGrid w:val="0"/>
      </w:rPr>
      <w:t>4</w:t>
    </w:r>
    <w:r w:rsidR="0070630B" w:rsidRPr="00CD0634">
      <w:rPr>
        <w:rFonts w:ascii="Arial" w:hAnsi="Arial"/>
        <w:snapToGrid w:val="0"/>
      </w:rPr>
      <w:t>/</w:t>
    </w:r>
    <w:r w:rsidR="00C47218">
      <w:rPr>
        <w:rFonts w:ascii="Arial" w:hAnsi="Arial"/>
        <w:snapToGrid w:val="0"/>
      </w:rPr>
      <w:t>20</w:t>
    </w:r>
    <w:r w:rsidR="00EB36D9" w:rsidRPr="00CD0634">
      <w:rPr>
        <w:rFonts w:ascii="Arial" w:hAnsi="Arial"/>
        <w:snapToGrid w:val="0"/>
      </w:rPr>
      <w:t>23</w:t>
    </w:r>
  </w:p>
  <w:p w14:paraId="00A90202" w14:textId="77777777" w:rsidR="0058239C" w:rsidRDefault="0058239C">
    <w:pPr>
      <w:pStyle w:val="Header"/>
      <w:rPr>
        <w:rFonts w:ascii="Arial" w:hAnsi="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2433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111F18"/>
    <w:multiLevelType w:val="multilevel"/>
    <w:tmpl w:val="F434FE6A"/>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2" w15:restartNumberingAfterBreak="0">
    <w:nsid w:val="125461B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F6A60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308254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DFE28B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6D712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89B460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F18373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6B1806"/>
    <w:multiLevelType w:val="multilevel"/>
    <w:tmpl w:val="4B94F614"/>
    <w:lvl w:ilvl="0">
      <w:start w:val="3"/>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none"/>
      <w:lvlText w:val="%3"/>
      <w:lvlJc w:val="left"/>
      <w:pPr>
        <w:tabs>
          <w:tab w:val="num" w:pos="720"/>
        </w:tabs>
        <w:ind w:left="720" w:hanging="720"/>
      </w:pPr>
    </w:lvl>
    <w:lvl w:ilvl="3">
      <w:start w:val="1"/>
      <w:numFmt w:val="none"/>
      <w:lvlText w:val="%1.%2.%3.%4"/>
      <w:lvlJc w:val="left"/>
      <w:pPr>
        <w:tabs>
          <w:tab w:val="num" w:pos="864"/>
        </w:tabs>
        <w:ind w:left="864" w:hanging="864"/>
      </w:pPr>
    </w:lvl>
    <w:lvl w:ilvl="4">
      <w:start w:val="1"/>
      <w:numFmt w:val="none"/>
      <w:lvlText w:val="%1.%2.%3.%4.%5"/>
      <w:lvlJc w:val="left"/>
      <w:pPr>
        <w:tabs>
          <w:tab w:val="num" w:pos="1008"/>
        </w:tabs>
        <w:ind w:left="1008" w:hanging="1008"/>
      </w:pPr>
    </w:lvl>
    <w:lvl w:ilvl="5">
      <w:start w:val="1"/>
      <w:numFmt w:val="none"/>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DB84E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FD36F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67A2B6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B185905"/>
    <w:multiLevelType w:val="multilevel"/>
    <w:tmpl w:val="1B9CB9B2"/>
    <w:lvl w:ilvl="0">
      <w:start w:val="4"/>
      <w:numFmt w:val="decimal"/>
      <w:lvlText w:val="%1"/>
      <w:lvlJc w:val="left"/>
      <w:pPr>
        <w:tabs>
          <w:tab w:val="num" w:pos="360"/>
        </w:tabs>
        <w:ind w:left="360" w:hanging="360"/>
      </w:pPr>
    </w:lvl>
    <w:lvl w:ilvl="1">
      <w:start w:val="1"/>
      <w:numFmt w:val="decimal"/>
      <w:pStyle w:val="NGC4SUBHEADING"/>
      <w:lvlText w:val="%1.%2."/>
      <w:lvlJc w:val="left"/>
      <w:pPr>
        <w:tabs>
          <w:tab w:val="num" w:pos="792"/>
        </w:tabs>
        <w:ind w:left="792" w:hanging="432"/>
      </w:pPr>
    </w:lvl>
    <w:lvl w:ilvl="2">
      <w:start w:val="1"/>
      <w:numFmt w:val="decimal"/>
      <w:pStyle w:val="NGC5SubSubHeading"/>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74A0741D"/>
    <w:multiLevelType w:val="singleLevel"/>
    <w:tmpl w:val="8B223700"/>
    <w:lvl w:ilvl="0">
      <w:start w:val="5"/>
      <w:numFmt w:val="decimal"/>
      <w:pStyle w:val="Style1"/>
      <w:lvlText w:val="%1."/>
      <w:lvlJc w:val="left"/>
      <w:pPr>
        <w:tabs>
          <w:tab w:val="num" w:pos="360"/>
        </w:tabs>
        <w:ind w:left="360" w:hanging="360"/>
      </w:pPr>
    </w:lvl>
  </w:abstractNum>
  <w:num w:numId="1" w16cid:durableId="1251622447">
    <w:abstractNumId w:val="1"/>
  </w:num>
  <w:num w:numId="2" w16cid:durableId="1575050273">
    <w:abstractNumId w:val="9"/>
  </w:num>
  <w:num w:numId="3" w16cid:durableId="1414084491">
    <w:abstractNumId w:val="13"/>
  </w:num>
  <w:num w:numId="4" w16cid:durableId="1458376257">
    <w:abstractNumId w:val="13"/>
  </w:num>
  <w:num w:numId="5" w16cid:durableId="1317539708">
    <w:abstractNumId w:val="14"/>
  </w:num>
  <w:num w:numId="6" w16cid:durableId="99566290">
    <w:abstractNumId w:val="8"/>
  </w:num>
  <w:num w:numId="7" w16cid:durableId="1655451588">
    <w:abstractNumId w:val="5"/>
  </w:num>
  <w:num w:numId="8" w16cid:durableId="2078824793">
    <w:abstractNumId w:val="3"/>
  </w:num>
  <w:num w:numId="9" w16cid:durableId="1906984410">
    <w:abstractNumId w:val="12"/>
  </w:num>
  <w:num w:numId="10" w16cid:durableId="35011407">
    <w:abstractNumId w:val="0"/>
  </w:num>
  <w:num w:numId="11" w16cid:durableId="2062945608">
    <w:abstractNumId w:val="2"/>
  </w:num>
  <w:num w:numId="12" w16cid:durableId="1040668990">
    <w:abstractNumId w:val="6"/>
  </w:num>
  <w:num w:numId="13" w16cid:durableId="1991667257">
    <w:abstractNumId w:val="7"/>
  </w:num>
  <w:num w:numId="14" w16cid:durableId="133497222">
    <w:abstractNumId w:val="10"/>
  </w:num>
  <w:num w:numId="15" w16cid:durableId="845824237">
    <w:abstractNumId w:val="4"/>
  </w:num>
  <w:num w:numId="16" w16cid:durableId="1560896126">
    <w:abstractNumId w:val="1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7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39C"/>
    <w:rsid w:val="0001361F"/>
    <w:rsid w:val="000339D1"/>
    <w:rsid w:val="00087189"/>
    <w:rsid w:val="000D0553"/>
    <w:rsid w:val="001359E2"/>
    <w:rsid w:val="00146AB7"/>
    <w:rsid w:val="001B33D0"/>
    <w:rsid w:val="001E2B55"/>
    <w:rsid w:val="001F13FD"/>
    <w:rsid w:val="001F4F1D"/>
    <w:rsid w:val="002168D0"/>
    <w:rsid w:val="002401CE"/>
    <w:rsid w:val="0027073E"/>
    <w:rsid w:val="002C3C0F"/>
    <w:rsid w:val="002D7FA2"/>
    <w:rsid w:val="00337CEF"/>
    <w:rsid w:val="003A535B"/>
    <w:rsid w:val="003D6BF7"/>
    <w:rsid w:val="003D7231"/>
    <w:rsid w:val="003E18AC"/>
    <w:rsid w:val="004333C3"/>
    <w:rsid w:val="00435F62"/>
    <w:rsid w:val="00452DBA"/>
    <w:rsid w:val="004626FD"/>
    <w:rsid w:val="004B571A"/>
    <w:rsid w:val="004B6337"/>
    <w:rsid w:val="00502D88"/>
    <w:rsid w:val="005150D2"/>
    <w:rsid w:val="005169C6"/>
    <w:rsid w:val="0058239C"/>
    <w:rsid w:val="005B04A0"/>
    <w:rsid w:val="005F464F"/>
    <w:rsid w:val="006A5B96"/>
    <w:rsid w:val="006D1683"/>
    <w:rsid w:val="0070630B"/>
    <w:rsid w:val="00742BAD"/>
    <w:rsid w:val="00750D70"/>
    <w:rsid w:val="00756C2A"/>
    <w:rsid w:val="00795997"/>
    <w:rsid w:val="007A2C68"/>
    <w:rsid w:val="007C42FD"/>
    <w:rsid w:val="007E5457"/>
    <w:rsid w:val="007F485A"/>
    <w:rsid w:val="0084332B"/>
    <w:rsid w:val="008566B2"/>
    <w:rsid w:val="0085F7EC"/>
    <w:rsid w:val="00896E38"/>
    <w:rsid w:val="008B179C"/>
    <w:rsid w:val="008D4424"/>
    <w:rsid w:val="008D61A4"/>
    <w:rsid w:val="00913080"/>
    <w:rsid w:val="00913DD8"/>
    <w:rsid w:val="009545F4"/>
    <w:rsid w:val="009922FE"/>
    <w:rsid w:val="009F1EAC"/>
    <w:rsid w:val="00A24DEB"/>
    <w:rsid w:val="00A55B60"/>
    <w:rsid w:val="00AC5802"/>
    <w:rsid w:val="00AD6A79"/>
    <w:rsid w:val="00AF032B"/>
    <w:rsid w:val="00B30990"/>
    <w:rsid w:val="00B31747"/>
    <w:rsid w:val="00B56585"/>
    <w:rsid w:val="00B76A87"/>
    <w:rsid w:val="00BC2E3D"/>
    <w:rsid w:val="00C26DB3"/>
    <w:rsid w:val="00C47218"/>
    <w:rsid w:val="00C64D25"/>
    <w:rsid w:val="00C8723C"/>
    <w:rsid w:val="00C95C3D"/>
    <w:rsid w:val="00CA0128"/>
    <w:rsid w:val="00CB0351"/>
    <w:rsid w:val="00CC355E"/>
    <w:rsid w:val="00CD0634"/>
    <w:rsid w:val="00D246EB"/>
    <w:rsid w:val="00DD5263"/>
    <w:rsid w:val="00DE102C"/>
    <w:rsid w:val="00DF133A"/>
    <w:rsid w:val="00DF63CC"/>
    <w:rsid w:val="00E613A3"/>
    <w:rsid w:val="00E75D5F"/>
    <w:rsid w:val="00E90C9A"/>
    <w:rsid w:val="00EB36D9"/>
    <w:rsid w:val="00EB76FC"/>
    <w:rsid w:val="00EE2364"/>
    <w:rsid w:val="00F075EC"/>
    <w:rsid w:val="00F14E35"/>
    <w:rsid w:val="00F153CB"/>
    <w:rsid w:val="00F321FB"/>
    <w:rsid w:val="00F42D3F"/>
    <w:rsid w:val="00F55C0F"/>
    <w:rsid w:val="00F66629"/>
    <w:rsid w:val="00F86ED1"/>
    <w:rsid w:val="00FA18BB"/>
    <w:rsid w:val="00FB5CF7"/>
    <w:rsid w:val="0A1854D3"/>
    <w:rsid w:val="223CD50A"/>
    <w:rsid w:val="23D8A56B"/>
    <w:rsid w:val="272ECB5F"/>
    <w:rsid w:val="3053DF23"/>
    <w:rsid w:val="4666EB59"/>
    <w:rsid w:val="5A7525FF"/>
    <w:rsid w:val="66D3A0ED"/>
    <w:rsid w:val="79FA5C44"/>
    <w:rsid w:val="7E33A0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6"/>
    <o:shapelayout v:ext="edit">
      <o:idmap v:ext="edit" data="2"/>
    </o:shapelayout>
  </w:shapeDefaults>
  <w:decimalSymbol w:val="."/>
  <w:listSeparator w:val=","/>
  <w14:docId w14:val="305DFEC7"/>
  <w15:chartTrackingRefBased/>
  <w15:docId w15:val="{85DD7BDE-790F-4649-8AD5-43DE558D7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1"/>
      </w:numPr>
      <w:spacing w:after="120"/>
      <w:outlineLvl w:val="0"/>
    </w:pPr>
    <w:rPr>
      <w:rFonts w:ascii="Arial" w:hAnsi="Arial"/>
      <w:b/>
      <w:sz w:val="24"/>
    </w:rPr>
  </w:style>
  <w:style w:type="paragraph" w:styleId="Heading2">
    <w:name w:val="heading 2"/>
    <w:basedOn w:val="Normal"/>
    <w:next w:val="Normal"/>
    <w:qFormat/>
    <w:pPr>
      <w:keepNext/>
      <w:numPr>
        <w:ilvl w:val="1"/>
        <w:numId w:val="1"/>
      </w:numPr>
      <w:spacing w:before="60" w:after="60"/>
      <w:jc w:val="both"/>
      <w:outlineLvl w:val="1"/>
    </w:pPr>
    <w:rPr>
      <w:rFonts w:ascii="Arial" w:hAnsi="Arial"/>
      <w:b/>
      <w:i/>
      <w:sz w:val="24"/>
    </w:rPr>
  </w:style>
  <w:style w:type="paragraph" w:styleId="Heading3">
    <w:name w:val="heading 3"/>
    <w:basedOn w:val="Normal"/>
    <w:next w:val="Normal"/>
    <w:qFormat/>
    <w:pPr>
      <w:keepNext/>
      <w:numPr>
        <w:ilvl w:val="2"/>
        <w:numId w:val="1"/>
      </w:numPr>
      <w:spacing w:before="60" w:after="60"/>
      <w:jc w:val="both"/>
      <w:outlineLvl w:val="2"/>
    </w:pPr>
    <w:rPr>
      <w:rFonts w:ascii="Arial" w:hAnsi="Arial"/>
    </w:rPr>
  </w:style>
  <w:style w:type="paragraph" w:styleId="Heading4">
    <w:name w:val="heading 4"/>
    <w:basedOn w:val="Normal"/>
    <w:next w:val="Normal"/>
    <w:qFormat/>
    <w:pPr>
      <w:keepNext/>
      <w:numPr>
        <w:ilvl w:val="3"/>
        <w:numId w:val="1"/>
      </w:numPr>
      <w:outlineLvl w:val="3"/>
    </w:pPr>
    <w:rPr>
      <w:rFonts w:ascii="Arial" w:hAnsi="Arial"/>
    </w:rPr>
  </w:style>
  <w:style w:type="paragraph" w:styleId="Heading5">
    <w:name w:val="heading 5"/>
    <w:basedOn w:val="Normal"/>
    <w:next w:val="Normal"/>
    <w:qFormat/>
    <w:pPr>
      <w:keepNext/>
      <w:tabs>
        <w:tab w:val="left" w:pos="284"/>
      </w:tabs>
      <w:outlineLvl w:val="4"/>
    </w:pPr>
    <w:rPr>
      <w:b/>
      <w:color w:val="FFFFFF"/>
    </w:rPr>
  </w:style>
  <w:style w:type="paragraph" w:styleId="Heading6">
    <w:name w:val="heading 6"/>
    <w:basedOn w:val="Normal"/>
    <w:next w:val="Normal"/>
    <w:qFormat/>
    <w:pPr>
      <w:numPr>
        <w:ilvl w:val="5"/>
        <w:numId w:val="2"/>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NGTSAppendix">
    <w:name w:val="NGTS Appendix"/>
    <w:basedOn w:val="Normal"/>
    <w:pPr>
      <w:widowControl w:val="0"/>
      <w:jc w:val="both"/>
    </w:pPr>
    <w:rPr>
      <w:rFonts w:ascii="Arial" w:hAnsi="Arial"/>
      <w:snapToGrid w:val="0"/>
    </w:rPr>
  </w:style>
  <w:style w:type="paragraph" w:styleId="BodyText">
    <w:name w:val="Body Text"/>
    <w:basedOn w:val="Normal"/>
    <w:rPr>
      <w:rFonts w:ascii="Arial" w:hAnsi="Arial"/>
    </w:rPr>
  </w:style>
  <w:style w:type="paragraph" w:styleId="BodyTextIndent2">
    <w:name w:val="Body Text Indent 2"/>
    <w:basedOn w:val="Normal"/>
    <w:pPr>
      <w:ind w:left="284"/>
    </w:pPr>
    <w:rPr>
      <w:rFonts w:ascii="Arial" w:hAnsi="Arial"/>
      <w:sz w:val="24"/>
    </w:rPr>
  </w:style>
  <w:style w:type="paragraph" w:styleId="BodyTextIndent">
    <w:name w:val="Body Text Indent"/>
    <w:basedOn w:val="Normal"/>
    <w:pPr>
      <w:ind w:left="426" w:hanging="426"/>
    </w:pPr>
    <w:rPr>
      <w:rFonts w:ascii="Arial" w:hAnsi="Arial"/>
      <w:sz w:val="24"/>
    </w:rPr>
  </w:style>
  <w:style w:type="character" w:styleId="PageNumber">
    <w:name w:val="page number"/>
    <w:basedOn w:val="DefaultParagraphFont"/>
  </w:style>
  <w:style w:type="paragraph" w:customStyle="1" w:styleId="NGC5SubSubHeading">
    <w:name w:val="NGC5 Sub Sub Heading"/>
    <w:basedOn w:val="Normal"/>
    <w:pPr>
      <w:keepNext/>
      <w:numPr>
        <w:ilvl w:val="2"/>
        <w:numId w:val="4"/>
      </w:numPr>
      <w:tabs>
        <w:tab w:val="clear" w:pos="1440"/>
        <w:tab w:val="left" w:pos="1418"/>
      </w:tabs>
      <w:spacing w:before="120" w:after="120"/>
      <w:outlineLvl w:val="1"/>
    </w:pPr>
    <w:rPr>
      <w:rFonts w:ascii="Arial" w:hAnsi="Arial"/>
      <w:b/>
    </w:rPr>
  </w:style>
  <w:style w:type="paragraph" w:customStyle="1" w:styleId="Table">
    <w:name w:val="Table"/>
    <w:basedOn w:val="Normal"/>
    <w:pPr>
      <w:tabs>
        <w:tab w:val="left" w:pos="851"/>
        <w:tab w:val="left" w:pos="1418"/>
      </w:tabs>
      <w:spacing w:before="120" w:after="120"/>
      <w:jc w:val="center"/>
    </w:pPr>
    <w:rPr>
      <w:rFonts w:ascii="Arial" w:hAnsi="Arial"/>
      <w:color w:val="0000FF"/>
    </w:rPr>
  </w:style>
  <w:style w:type="paragraph" w:customStyle="1" w:styleId="NGC9TableHeading">
    <w:name w:val="NGC9 Table Heading"/>
    <w:basedOn w:val="Normal"/>
    <w:pPr>
      <w:tabs>
        <w:tab w:val="left" w:pos="720"/>
        <w:tab w:val="left" w:pos="1440"/>
      </w:tabs>
      <w:spacing w:after="240"/>
      <w:ind w:left="720"/>
      <w:jc w:val="center"/>
    </w:pPr>
    <w:rPr>
      <w:rFonts w:ascii="Arial" w:hAnsi="Arial"/>
      <w:b/>
    </w:rPr>
  </w:style>
  <w:style w:type="paragraph" w:customStyle="1" w:styleId="NGC4SUBHEADING">
    <w:name w:val="NGC4 SUB HEADING"/>
    <w:basedOn w:val="Heading2"/>
    <w:pPr>
      <w:numPr>
        <w:numId w:val="3"/>
      </w:numPr>
      <w:tabs>
        <w:tab w:val="left" w:pos="1418"/>
      </w:tabs>
      <w:spacing w:before="120" w:after="120"/>
    </w:pPr>
    <w:rPr>
      <w:i w:val="0"/>
      <w:caps/>
      <w:sz w:val="20"/>
    </w:rPr>
  </w:style>
  <w:style w:type="paragraph" w:styleId="BodyTextIndent3">
    <w:name w:val="Body Text Indent 3"/>
    <w:basedOn w:val="Normal"/>
    <w:pPr>
      <w:ind w:left="426"/>
    </w:pPr>
    <w:rPr>
      <w:rFonts w:ascii="Arial" w:hAnsi="Arial"/>
      <w:sz w:val="24"/>
    </w:rPr>
  </w:style>
  <w:style w:type="paragraph" w:customStyle="1" w:styleId="Style1">
    <w:name w:val="Style1"/>
    <w:basedOn w:val="NGC4SUBHEADING"/>
    <w:pPr>
      <w:numPr>
        <w:ilvl w:val="0"/>
        <w:numId w:val="5"/>
      </w:numPr>
      <w:tabs>
        <w:tab w:val="clear" w:pos="1418"/>
      </w:tabs>
    </w:pPr>
    <w:rPr>
      <w:sz w:val="22"/>
    </w:rPr>
  </w:style>
  <w:style w:type="paragraph" w:styleId="BalloonText">
    <w:name w:val="Balloon Text"/>
    <w:basedOn w:val="Normal"/>
    <w:semiHidden/>
    <w:rPr>
      <w:rFonts w:ascii="Tahoma" w:hAnsi="Tahoma"/>
      <w:sz w:val="16"/>
    </w:rPr>
  </w:style>
  <w:style w:type="paragraph" w:styleId="BodyText2">
    <w:name w:val="Body Text 2"/>
    <w:basedOn w:val="Normal"/>
    <w:rPr>
      <w:sz w:val="18"/>
    </w:rPr>
  </w:style>
  <w:style w:type="paragraph" w:styleId="Subtitle">
    <w:name w:val="Subtitle"/>
    <w:basedOn w:val="Normal"/>
    <w:qFormat/>
    <w:rPr>
      <w:rFonts w:ascii="Arial" w:hAnsi="Arial"/>
      <w:b/>
      <w:sz w:val="28"/>
    </w:rPr>
  </w:style>
  <w:style w:type="paragraph" w:styleId="Title">
    <w:name w:val="Title"/>
    <w:basedOn w:val="Normal"/>
    <w:qFormat/>
    <w:pPr>
      <w:jc w:val="center"/>
    </w:pPr>
    <w:rPr>
      <w:rFonts w:ascii="Arial" w:hAnsi="Arial"/>
      <w:sz w:val="24"/>
      <w:u w:val="single"/>
    </w:rPr>
  </w:style>
  <w:style w:type="table" w:styleId="TableGrid">
    <w:name w:val="Table Grid"/>
    <w:basedOn w:val="TableNormal"/>
    <w:rsid w:val="00AF032B"/>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B36D9"/>
    <w:rPr>
      <w:lang w:eastAsia="en-US"/>
    </w:rPr>
  </w:style>
  <w:style w:type="paragraph" w:styleId="CommentText">
    <w:name w:val="annotation text"/>
    <w:basedOn w:val="Normal"/>
    <w:link w:val="CommentTextChar"/>
  </w:style>
  <w:style w:type="character" w:customStyle="1" w:styleId="CommentTextChar">
    <w:name w:val="Comment Text Char"/>
    <w:basedOn w:val="DefaultParagraphFont"/>
    <w:link w:val="CommentText"/>
    <w:rPr>
      <w:lang w:eastAsia="en-US"/>
    </w:rPr>
  </w:style>
  <w:style w:type="character" w:styleId="CommentReference">
    <w:name w:val="annotation reference"/>
    <w:basedOn w:val="DefaultParagraphFont"/>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oleObject" Target="embeddings/oleObject3.bin"/><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Props1.xml><?xml version="1.0" encoding="utf-8"?>
<ds:datastoreItem xmlns:ds="http://schemas.openxmlformats.org/officeDocument/2006/customXml" ds:itemID="{C7B2E3C3-69A9-42D2-8001-3C20F416C5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5443C5-FC21-44B1-86C0-2448799BCECB}">
  <ds:schemaRefs>
    <ds:schemaRef ds:uri="http://schemas.microsoft.com/sharepoint/v3/contenttype/forms"/>
  </ds:schemaRefs>
</ds:datastoreItem>
</file>

<file path=customXml/itemProps3.xml><?xml version="1.0" encoding="utf-8"?>
<ds:datastoreItem xmlns:ds="http://schemas.openxmlformats.org/officeDocument/2006/customXml" ds:itemID="{34DE2715-E5DB-4D4B-B44F-08C62FE0BC98}">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3012</Words>
  <Characters>17171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STCP 08-4 Issue 006: User Tests 25 April 2023</vt:lpstr>
    </vt:vector>
  </TitlesOfParts>
  <Company>NGC</Company>
  <LinksUpToDate>false</LinksUpToDate>
  <CharactersWithSpaces>20143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08-4 Issue 006: User Tests 25 April 2023</dc:title>
  <dc:subject/>
  <dc:creator>Whitley</dc:creator>
  <cp:keywords/>
  <cp:lastModifiedBy>Steve Baker [NESO]</cp:lastModifiedBy>
  <cp:revision>18</cp:revision>
  <cp:lastPrinted>2023-10-13T15:17:00Z</cp:lastPrinted>
  <dcterms:created xsi:type="dcterms:W3CDTF">2023-03-10T11:14:00Z</dcterms:created>
  <dcterms:modified xsi:type="dcterms:W3CDTF">2025-10-15T16:56:00Z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2067404589</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1831971325</vt:i4>
  </property>
  <property fmtid="{D5CDD505-2E9C-101B-9397-08002B2CF9AE}" pid="10" name="_ReviewingToolsShownOnce">
    <vt:lpwstr/>
  </property>
  <property fmtid="{D5CDD505-2E9C-101B-9397-08002B2CF9AE}" pid="11" name="ContentTypeId">
    <vt:lpwstr>0x010100B4C46F44E5CB4144B14721DA3AAC8360</vt:lpwstr>
  </property>
  <property fmtid="{D5CDD505-2E9C-101B-9397-08002B2CF9AE}" pid="12" name="MediaServiceImageTags">
    <vt:lpwstr/>
  </property>
  <property fmtid="{D5CDD505-2E9C-101B-9397-08002B2CF9AE}" pid="13" name="Order">
    <vt:r8>2091200</vt:r8>
  </property>
  <property fmtid="{D5CDD505-2E9C-101B-9397-08002B2CF9AE}" pid="15" name="docLang">
    <vt:lpwstr>en</vt:lpwstr>
  </property>
</Properties>
</file>